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05755" w14:paraId="3F9958F7" w14:textId="77777777" w:rsidTr="00060C0C">
        <w:trPr>
          <w:trHeight w:hRule="exact" w:val="2948"/>
        </w:trPr>
        <w:tc>
          <w:tcPr>
            <w:tcW w:w="11185" w:type="dxa"/>
            <w:shd w:val="clear" w:color="auto" w:fill="83D0F5"/>
            <w:vAlign w:val="center"/>
          </w:tcPr>
          <w:p w14:paraId="7CB4CFEB" w14:textId="77777777" w:rsidR="00974E99" w:rsidRPr="00405755" w:rsidRDefault="00974E99" w:rsidP="00564664">
            <w:pPr>
              <w:pStyle w:val="Documenttype"/>
            </w:pPr>
            <w:r w:rsidRPr="00405755">
              <w:t xml:space="preserve">IALA </w:t>
            </w:r>
            <w:r w:rsidR="00F905E1" w:rsidRPr="00405755">
              <w:t>R</w:t>
            </w:r>
            <w:r w:rsidR="00456EE9" w:rsidRPr="00405755">
              <w:t>ECOMMENDATI</w:t>
            </w:r>
            <w:r w:rsidR="00F905E1" w:rsidRPr="00405755">
              <w:t>ON</w:t>
            </w:r>
          </w:p>
        </w:tc>
      </w:tr>
    </w:tbl>
    <w:p w14:paraId="78F6D976" w14:textId="77777777" w:rsidR="008972C3" w:rsidRPr="00405755" w:rsidRDefault="008972C3" w:rsidP="003274DB"/>
    <w:p w14:paraId="31018CFD" w14:textId="77777777" w:rsidR="00D74AE1" w:rsidRPr="00405755" w:rsidRDefault="00D74AE1" w:rsidP="003274DB"/>
    <w:p w14:paraId="238A88F9" w14:textId="77777777" w:rsidR="00111E0A" w:rsidRPr="00405755" w:rsidRDefault="005C601A" w:rsidP="00111E0A">
      <w:pPr>
        <w:pStyle w:val="Documentnumber"/>
      </w:pPr>
      <w:r>
        <w:t>R-</w:t>
      </w:r>
      <w:proofErr w:type="gramStart"/>
      <w:r w:rsidRPr="00B114AE">
        <w:rPr>
          <w:highlight w:val="yellow"/>
        </w:rPr>
        <w:t>????</w:t>
      </w:r>
      <w:proofErr w:type="gramEnd"/>
    </w:p>
    <w:p w14:paraId="14B581BD" w14:textId="77777777" w:rsidR="00111E0A" w:rsidRPr="00405755" w:rsidRDefault="00111E0A" w:rsidP="003274DB"/>
    <w:p w14:paraId="123EFBDE" w14:textId="77777777" w:rsidR="00776004" w:rsidRPr="00405755" w:rsidRDefault="00F01DB9" w:rsidP="00F01DB9">
      <w:pPr>
        <w:pStyle w:val="Documentname"/>
      </w:pPr>
      <w:r w:rsidRPr="00F01DB9">
        <w:t>The Performance and Monito</w:t>
      </w:r>
      <w:bookmarkStart w:id="0" w:name="_GoBack"/>
      <w:bookmarkEnd w:id="0"/>
      <w:r w:rsidRPr="00F01DB9">
        <w:t>ring of</w:t>
      </w:r>
      <w:r w:rsidR="00980CCB">
        <w:t xml:space="preserve"> </w:t>
      </w:r>
      <w:proofErr w:type="spellStart"/>
      <w:r w:rsidR="003745CF" w:rsidRPr="00F01DB9">
        <w:rPr>
          <w:caps w:val="0"/>
        </w:rPr>
        <w:t>e</w:t>
      </w:r>
      <w:r w:rsidRPr="00F01DB9">
        <w:t>Loran</w:t>
      </w:r>
      <w:proofErr w:type="spellEnd"/>
      <w:r w:rsidRPr="00F01DB9">
        <w:t xml:space="preserve"> Services in the Frequency Band</w:t>
      </w:r>
      <w:r w:rsidR="00DB516E">
        <w:t xml:space="preserve"> </w:t>
      </w:r>
      <w:r w:rsidRPr="00F01DB9">
        <w:t>90 – 110 kHz</w:t>
      </w:r>
    </w:p>
    <w:p w14:paraId="15511CB6" w14:textId="77777777" w:rsidR="00D74AE1" w:rsidRPr="00405755" w:rsidRDefault="00D74AE1" w:rsidP="00D74AE1"/>
    <w:p w14:paraId="63C73A45" w14:textId="77777777" w:rsidR="006A48A6" w:rsidRPr="00405755" w:rsidRDefault="006A48A6" w:rsidP="00D74AE1"/>
    <w:p w14:paraId="6D136632" w14:textId="77777777" w:rsidR="005378B8" w:rsidRPr="00405755" w:rsidRDefault="005378B8" w:rsidP="00D74AE1"/>
    <w:p w14:paraId="1C44730B" w14:textId="77777777" w:rsidR="005378B8" w:rsidRPr="00405755" w:rsidRDefault="005378B8" w:rsidP="00D74AE1"/>
    <w:p w14:paraId="08FE2F9C" w14:textId="77777777" w:rsidR="005378B8" w:rsidRPr="00405755" w:rsidRDefault="005378B8" w:rsidP="00D74AE1"/>
    <w:p w14:paraId="1A753982" w14:textId="77777777" w:rsidR="005378B8" w:rsidRPr="00405755" w:rsidRDefault="005378B8" w:rsidP="00D74AE1"/>
    <w:p w14:paraId="1E2BEECB" w14:textId="77777777" w:rsidR="005378B8" w:rsidRPr="00405755" w:rsidRDefault="005378B8" w:rsidP="00D74AE1"/>
    <w:p w14:paraId="1674AEED" w14:textId="77777777" w:rsidR="005378B8" w:rsidRPr="00405755" w:rsidRDefault="005378B8" w:rsidP="00D74AE1"/>
    <w:p w14:paraId="15677106" w14:textId="77777777" w:rsidR="005378B8" w:rsidRPr="00405755" w:rsidRDefault="005378B8" w:rsidP="00D74AE1"/>
    <w:p w14:paraId="3C67AC20" w14:textId="77777777" w:rsidR="005378B8" w:rsidRPr="00405755" w:rsidRDefault="005378B8" w:rsidP="00D74AE1"/>
    <w:p w14:paraId="70432342" w14:textId="77777777" w:rsidR="005378B8" w:rsidRPr="00405755" w:rsidRDefault="005378B8" w:rsidP="00D74AE1"/>
    <w:p w14:paraId="5AACA0CC" w14:textId="77777777" w:rsidR="005378B8" w:rsidRPr="00405755" w:rsidRDefault="005378B8" w:rsidP="00D74AE1"/>
    <w:p w14:paraId="2BA19BD6" w14:textId="77777777" w:rsidR="005378B8" w:rsidRPr="00405755" w:rsidRDefault="005378B8" w:rsidP="00D74AE1"/>
    <w:p w14:paraId="71E41F88" w14:textId="77777777" w:rsidR="005378B8" w:rsidRPr="00405755" w:rsidRDefault="005378B8" w:rsidP="00D74AE1"/>
    <w:p w14:paraId="579A867C" w14:textId="77777777" w:rsidR="005378B8" w:rsidRPr="00405755" w:rsidRDefault="005378B8" w:rsidP="00D74AE1"/>
    <w:p w14:paraId="5E263A68" w14:textId="77777777" w:rsidR="005378B8" w:rsidRPr="00405755" w:rsidRDefault="005378B8" w:rsidP="00D74AE1"/>
    <w:p w14:paraId="7B9B8F2E" w14:textId="77777777" w:rsidR="005378B8" w:rsidRPr="00405755" w:rsidRDefault="005378B8" w:rsidP="00D74AE1"/>
    <w:p w14:paraId="19D0CB07" w14:textId="77777777" w:rsidR="005378B8" w:rsidRPr="00405755" w:rsidRDefault="005378B8" w:rsidP="00D74AE1"/>
    <w:p w14:paraId="7A0993FF" w14:textId="77777777" w:rsidR="005378B8" w:rsidRPr="00405755" w:rsidRDefault="005378B8" w:rsidP="00D74AE1"/>
    <w:p w14:paraId="5C7F9047" w14:textId="77777777" w:rsidR="005378B8" w:rsidRPr="00405755" w:rsidRDefault="005378B8" w:rsidP="00D74AE1"/>
    <w:p w14:paraId="24CECA56" w14:textId="77777777" w:rsidR="005378B8" w:rsidRPr="00405755" w:rsidRDefault="005378B8" w:rsidP="005378B8">
      <w:pPr>
        <w:pStyle w:val="Editionnumber"/>
      </w:pPr>
      <w:r w:rsidRPr="00405755">
        <w:lastRenderedPageBreak/>
        <w:t xml:space="preserve">Edition </w:t>
      </w:r>
      <w:r w:rsidR="004A36E1">
        <w:t>2</w:t>
      </w:r>
      <w:r w:rsidRPr="00405755">
        <w:t>.0</w:t>
      </w:r>
      <w:r w:rsidR="004A36E1">
        <w:t xml:space="preserve"> </w:t>
      </w:r>
      <w:commentRangeStart w:id="1"/>
      <w:r w:rsidR="004A36E1" w:rsidRPr="00CC3E5B">
        <w:rPr>
          <w:color w:val="FF0000"/>
        </w:rPr>
        <w:t>(Draft)</w:t>
      </w:r>
      <w:commentRangeEnd w:id="1"/>
      <w:r w:rsidR="009C6165">
        <w:rPr>
          <w:rStyle w:val="CommentReference"/>
          <w:b w:val="0"/>
          <w:color w:val="auto"/>
        </w:rPr>
        <w:commentReference w:id="1"/>
      </w:r>
    </w:p>
    <w:p w14:paraId="2C351737" w14:textId="77777777" w:rsidR="006A48A6" w:rsidRPr="00405755" w:rsidRDefault="005378B8" w:rsidP="005378B8">
      <w:pPr>
        <w:pStyle w:val="Documentdate"/>
      </w:pPr>
      <w:r w:rsidRPr="00405755">
        <w:t xml:space="preserve">Document </w:t>
      </w:r>
      <w:commentRangeStart w:id="2"/>
      <w:r w:rsidRPr="00405755">
        <w:t>date</w:t>
      </w:r>
      <w:commentRangeEnd w:id="2"/>
      <w:r w:rsidRPr="00405755">
        <w:rPr>
          <w:rStyle w:val="CommentReference"/>
          <w:b w:val="0"/>
          <w:color w:val="auto"/>
        </w:rPr>
        <w:commentReference w:id="2"/>
      </w:r>
    </w:p>
    <w:p w14:paraId="0BC867E2" w14:textId="77777777" w:rsidR="00BC27F6" w:rsidRPr="00405755" w:rsidRDefault="00BC27F6" w:rsidP="00D74AE1">
      <w:pPr>
        <w:sectPr w:rsidR="00BC27F6" w:rsidRPr="00405755" w:rsidSect="007E30DF">
          <w:headerReference w:type="even" r:id="rId10"/>
          <w:headerReference w:type="default" r:id="rId11"/>
          <w:footerReference w:type="default" r:id="rId12"/>
          <w:headerReference w:type="first" r:id="rId13"/>
          <w:type w:val="continuous"/>
          <w:pgSz w:w="11906" w:h="16838" w:code="9"/>
          <w:pgMar w:top="567" w:right="1276" w:bottom="2495" w:left="1276" w:header="567" w:footer="567" w:gutter="0"/>
          <w:cols w:space="708"/>
          <w:docGrid w:linePitch="360"/>
        </w:sectPr>
      </w:pPr>
    </w:p>
    <w:p w14:paraId="224606D8" w14:textId="77777777" w:rsidR="00914E26" w:rsidRPr="00405755" w:rsidRDefault="00914E26" w:rsidP="00914E26">
      <w:pPr>
        <w:pStyle w:val="BodyText"/>
      </w:pPr>
      <w:r w:rsidRPr="00405755">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05755" w14:paraId="0CB010D3" w14:textId="77777777" w:rsidTr="005E4659">
        <w:tc>
          <w:tcPr>
            <w:tcW w:w="1908" w:type="dxa"/>
          </w:tcPr>
          <w:p w14:paraId="738159B8" w14:textId="77777777" w:rsidR="00914E26" w:rsidRPr="00405755" w:rsidRDefault="00914E26" w:rsidP="00914E26">
            <w:pPr>
              <w:pStyle w:val="Tabletexttitle"/>
            </w:pPr>
            <w:r w:rsidRPr="00405755">
              <w:t>Date</w:t>
            </w:r>
          </w:p>
        </w:tc>
        <w:tc>
          <w:tcPr>
            <w:tcW w:w="3576" w:type="dxa"/>
          </w:tcPr>
          <w:p w14:paraId="445BCC19" w14:textId="77777777" w:rsidR="00914E26" w:rsidRPr="00405755" w:rsidRDefault="00914E26" w:rsidP="00914E26">
            <w:pPr>
              <w:pStyle w:val="Tabletexttitle"/>
            </w:pPr>
            <w:r w:rsidRPr="00405755">
              <w:t>Page / Section Revised</w:t>
            </w:r>
          </w:p>
        </w:tc>
        <w:tc>
          <w:tcPr>
            <w:tcW w:w="5001" w:type="dxa"/>
          </w:tcPr>
          <w:p w14:paraId="10B1B66C" w14:textId="77777777" w:rsidR="00914E26" w:rsidRPr="00405755" w:rsidRDefault="00914E26" w:rsidP="005E4659">
            <w:pPr>
              <w:pStyle w:val="Tabletexttitle"/>
              <w:ind w:right="112"/>
            </w:pPr>
            <w:r w:rsidRPr="00405755">
              <w:t>Requirement for Revision</w:t>
            </w:r>
          </w:p>
        </w:tc>
      </w:tr>
      <w:tr w:rsidR="00860AEF" w:rsidRPr="00405755" w14:paraId="5F22FDB1" w14:textId="77777777" w:rsidTr="00BB2DF0">
        <w:trPr>
          <w:trHeight w:val="851"/>
        </w:trPr>
        <w:tc>
          <w:tcPr>
            <w:tcW w:w="1908" w:type="dxa"/>
          </w:tcPr>
          <w:p w14:paraId="59821BFC" w14:textId="77777777" w:rsidR="00860AEF" w:rsidRPr="00405755" w:rsidRDefault="00860AEF" w:rsidP="00914E26">
            <w:pPr>
              <w:pStyle w:val="Tabletext"/>
            </w:pPr>
            <w:r>
              <w:rPr>
                <w:sz w:val="24"/>
              </w:rPr>
              <w:t>Sept. 2013</w:t>
            </w:r>
          </w:p>
        </w:tc>
        <w:tc>
          <w:tcPr>
            <w:tcW w:w="3576" w:type="dxa"/>
          </w:tcPr>
          <w:p w14:paraId="6F786843" w14:textId="77777777" w:rsidR="00860AEF" w:rsidRPr="00405755" w:rsidRDefault="00860AEF" w:rsidP="00914E26">
            <w:pPr>
              <w:pStyle w:val="Tabletext"/>
            </w:pPr>
            <w:r>
              <w:rPr>
                <w:sz w:val="24"/>
              </w:rPr>
              <w:t>New Document</w:t>
            </w:r>
          </w:p>
        </w:tc>
        <w:tc>
          <w:tcPr>
            <w:tcW w:w="5001" w:type="dxa"/>
          </w:tcPr>
          <w:p w14:paraId="7944CABF" w14:textId="77777777" w:rsidR="00860AEF" w:rsidRPr="00405755" w:rsidRDefault="00860AEF" w:rsidP="00914E26">
            <w:pPr>
              <w:pStyle w:val="Tabletext"/>
            </w:pPr>
            <w:r>
              <w:rPr>
                <w:sz w:val="24"/>
              </w:rPr>
              <w:t>New Document</w:t>
            </w:r>
          </w:p>
        </w:tc>
      </w:tr>
      <w:tr w:rsidR="00860AEF" w:rsidRPr="00405755" w14:paraId="328CECFE" w14:textId="77777777" w:rsidTr="00BB2DF0">
        <w:trPr>
          <w:trHeight w:val="851"/>
        </w:trPr>
        <w:tc>
          <w:tcPr>
            <w:tcW w:w="1908" w:type="dxa"/>
          </w:tcPr>
          <w:p w14:paraId="5C6B5653" w14:textId="77777777" w:rsidR="00860AEF" w:rsidRPr="00405755" w:rsidRDefault="009D7AAE" w:rsidP="00914E26">
            <w:pPr>
              <w:pStyle w:val="Tabletext"/>
            </w:pPr>
            <w:r>
              <w:rPr>
                <w:sz w:val="24"/>
              </w:rPr>
              <w:t>15. S</w:t>
            </w:r>
            <w:r w:rsidR="00860AEF">
              <w:rPr>
                <w:sz w:val="24"/>
              </w:rPr>
              <w:t>ept. 2015</w:t>
            </w:r>
          </w:p>
        </w:tc>
        <w:tc>
          <w:tcPr>
            <w:tcW w:w="3576" w:type="dxa"/>
          </w:tcPr>
          <w:p w14:paraId="1CDBA4FE" w14:textId="77777777" w:rsidR="00860AEF" w:rsidRPr="00405755" w:rsidRDefault="00860AEF" w:rsidP="00914E26">
            <w:pPr>
              <w:pStyle w:val="Tabletext"/>
            </w:pPr>
            <w:r>
              <w:rPr>
                <w:sz w:val="24"/>
              </w:rPr>
              <w:t>Revised due to new Document Structure</w:t>
            </w:r>
          </w:p>
        </w:tc>
        <w:tc>
          <w:tcPr>
            <w:tcW w:w="5001" w:type="dxa"/>
          </w:tcPr>
          <w:p w14:paraId="31555AE6" w14:textId="77777777" w:rsidR="00860AEF" w:rsidRPr="00405755" w:rsidRDefault="00860AEF" w:rsidP="00914E26">
            <w:pPr>
              <w:pStyle w:val="Tabletext"/>
            </w:pPr>
            <w:r>
              <w:rPr>
                <w:sz w:val="24"/>
              </w:rPr>
              <w:t>IALA policy on Guidelines and Recommendations</w:t>
            </w:r>
          </w:p>
        </w:tc>
      </w:tr>
      <w:tr w:rsidR="00860AEF" w:rsidRPr="00405755" w14:paraId="7B162BD2" w14:textId="77777777" w:rsidTr="005E4659">
        <w:trPr>
          <w:trHeight w:val="851"/>
        </w:trPr>
        <w:tc>
          <w:tcPr>
            <w:tcW w:w="1908" w:type="dxa"/>
            <w:vAlign w:val="center"/>
          </w:tcPr>
          <w:p w14:paraId="636C9208" w14:textId="77777777" w:rsidR="00860AEF" w:rsidRPr="00405755" w:rsidRDefault="00860AEF" w:rsidP="00914E26">
            <w:pPr>
              <w:pStyle w:val="Tabletext"/>
            </w:pPr>
          </w:p>
        </w:tc>
        <w:tc>
          <w:tcPr>
            <w:tcW w:w="3576" w:type="dxa"/>
            <w:vAlign w:val="center"/>
          </w:tcPr>
          <w:p w14:paraId="572B1ADE" w14:textId="77777777" w:rsidR="00860AEF" w:rsidRPr="00405755" w:rsidRDefault="00860AEF" w:rsidP="00914E26">
            <w:pPr>
              <w:pStyle w:val="Tabletext"/>
            </w:pPr>
          </w:p>
        </w:tc>
        <w:tc>
          <w:tcPr>
            <w:tcW w:w="5001" w:type="dxa"/>
            <w:vAlign w:val="center"/>
          </w:tcPr>
          <w:p w14:paraId="2BB287F2" w14:textId="77777777" w:rsidR="00860AEF" w:rsidRPr="00405755" w:rsidRDefault="00860AEF" w:rsidP="00914E26">
            <w:pPr>
              <w:pStyle w:val="Tabletext"/>
            </w:pPr>
          </w:p>
        </w:tc>
      </w:tr>
      <w:tr w:rsidR="00860AEF" w:rsidRPr="00405755" w14:paraId="167A2349" w14:textId="77777777" w:rsidTr="005E4659">
        <w:trPr>
          <w:trHeight w:val="851"/>
        </w:trPr>
        <w:tc>
          <w:tcPr>
            <w:tcW w:w="1908" w:type="dxa"/>
            <w:vAlign w:val="center"/>
          </w:tcPr>
          <w:p w14:paraId="1C9C207C" w14:textId="77777777" w:rsidR="00860AEF" w:rsidRPr="00405755" w:rsidRDefault="00860AEF" w:rsidP="00914E26">
            <w:pPr>
              <w:pStyle w:val="Tabletext"/>
            </w:pPr>
          </w:p>
        </w:tc>
        <w:tc>
          <w:tcPr>
            <w:tcW w:w="3576" w:type="dxa"/>
            <w:vAlign w:val="center"/>
          </w:tcPr>
          <w:p w14:paraId="2C96FF01" w14:textId="77777777" w:rsidR="00860AEF" w:rsidRPr="00405755" w:rsidRDefault="00860AEF" w:rsidP="00914E26">
            <w:pPr>
              <w:pStyle w:val="Tabletext"/>
            </w:pPr>
          </w:p>
        </w:tc>
        <w:tc>
          <w:tcPr>
            <w:tcW w:w="5001" w:type="dxa"/>
            <w:vAlign w:val="center"/>
          </w:tcPr>
          <w:p w14:paraId="37C1878E" w14:textId="77777777" w:rsidR="00860AEF" w:rsidRPr="00405755" w:rsidRDefault="00860AEF" w:rsidP="00914E26">
            <w:pPr>
              <w:pStyle w:val="Tabletext"/>
            </w:pPr>
          </w:p>
        </w:tc>
      </w:tr>
      <w:tr w:rsidR="00860AEF" w:rsidRPr="00405755" w14:paraId="756BCBAA" w14:textId="77777777" w:rsidTr="005E4659">
        <w:trPr>
          <w:trHeight w:val="851"/>
        </w:trPr>
        <w:tc>
          <w:tcPr>
            <w:tcW w:w="1908" w:type="dxa"/>
            <w:vAlign w:val="center"/>
          </w:tcPr>
          <w:p w14:paraId="66A8730C" w14:textId="77777777" w:rsidR="00860AEF" w:rsidRPr="00405755" w:rsidRDefault="00860AEF" w:rsidP="00914E26">
            <w:pPr>
              <w:pStyle w:val="Tabletext"/>
            </w:pPr>
          </w:p>
        </w:tc>
        <w:tc>
          <w:tcPr>
            <w:tcW w:w="3576" w:type="dxa"/>
            <w:vAlign w:val="center"/>
          </w:tcPr>
          <w:p w14:paraId="675270CB" w14:textId="77777777" w:rsidR="00860AEF" w:rsidRPr="00405755" w:rsidRDefault="00860AEF" w:rsidP="00914E26">
            <w:pPr>
              <w:pStyle w:val="Tabletext"/>
            </w:pPr>
          </w:p>
        </w:tc>
        <w:tc>
          <w:tcPr>
            <w:tcW w:w="5001" w:type="dxa"/>
            <w:vAlign w:val="center"/>
          </w:tcPr>
          <w:p w14:paraId="60BE08FD" w14:textId="77777777" w:rsidR="00860AEF" w:rsidRPr="00405755" w:rsidRDefault="00860AEF" w:rsidP="00914E26">
            <w:pPr>
              <w:pStyle w:val="Tabletext"/>
            </w:pPr>
          </w:p>
        </w:tc>
      </w:tr>
      <w:tr w:rsidR="00860AEF" w:rsidRPr="00405755" w14:paraId="2EFC29A4" w14:textId="77777777" w:rsidTr="005E4659">
        <w:trPr>
          <w:trHeight w:val="851"/>
        </w:trPr>
        <w:tc>
          <w:tcPr>
            <w:tcW w:w="1908" w:type="dxa"/>
            <w:vAlign w:val="center"/>
          </w:tcPr>
          <w:p w14:paraId="43713F54" w14:textId="77777777" w:rsidR="00860AEF" w:rsidRPr="00405755" w:rsidRDefault="00860AEF" w:rsidP="00914E26">
            <w:pPr>
              <w:pStyle w:val="Tabletext"/>
            </w:pPr>
          </w:p>
        </w:tc>
        <w:tc>
          <w:tcPr>
            <w:tcW w:w="3576" w:type="dxa"/>
            <w:vAlign w:val="center"/>
          </w:tcPr>
          <w:p w14:paraId="6A975C0B" w14:textId="77777777" w:rsidR="00860AEF" w:rsidRPr="00405755" w:rsidRDefault="00860AEF" w:rsidP="00914E26">
            <w:pPr>
              <w:pStyle w:val="Tabletext"/>
            </w:pPr>
          </w:p>
        </w:tc>
        <w:tc>
          <w:tcPr>
            <w:tcW w:w="5001" w:type="dxa"/>
            <w:vAlign w:val="center"/>
          </w:tcPr>
          <w:p w14:paraId="4BB30CBA" w14:textId="77777777" w:rsidR="00860AEF" w:rsidRPr="00405755" w:rsidRDefault="00860AEF" w:rsidP="00914E26">
            <w:pPr>
              <w:pStyle w:val="Tabletext"/>
            </w:pPr>
          </w:p>
        </w:tc>
      </w:tr>
      <w:tr w:rsidR="00860AEF" w:rsidRPr="00405755" w14:paraId="20022E0D" w14:textId="77777777" w:rsidTr="005E4659">
        <w:trPr>
          <w:trHeight w:val="851"/>
        </w:trPr>
        <w:tc>
          <w:tcPr>
            <w:tcW w:w="1908" w:type="dxa"/>
            <w:vAlign w:val="center"/>
          </w:tcPr>
          <w:p w14:paraId="1AD64BE7" w14:textId="77777777" w:rsidR="00860AEF" w:rsidRPr="00405755" w:rsidRDefault="00860AEF" w:rsidP="00914E26">
            <w:pPr>
              <w:pStyle w:val="Tabletext"/>
            </w:pPr>
          </w:p>
        </w:tc>
        <w:tc>
          <w:tcPr>
            <w:tcW w:w="3576" w:type="dxa"/>
            <w:vAlign w:val="center"/>
          </w:tcPr>
          <w:p w14:paraId="2A2A8FCC" w14:textId="77777777" w:rsidR="00860AEF" w:rsidRPr="00405755" w:rsidRDefault="00860AEF" w:rsidP="00914E26">
            <w:pPr>
              <w:pStyle w:val="Tabletext"/>
            </w:pPr>
          </w:p>
        </w:tc>
        <w:tc>
          <w:tcPr>
            <w:tcW w:w="5001" w:type="dxa"/>
            <w:vAlign w:val="center"/>
          </w:tcPr>
          <w:p w14:paraId="3DDB4566" w14:textId="77777777" w:rsidR="00860AEF" w:rsidRPr="00405755" w:rsidRDefault="00860AEF" w:rsidP="00914E26">
            <w:pPr>
              <w:pStyle w:val="Tabletext"/>
            </w:pPr>
          </w:p>
        </w:tc>
      </w:tr>
    </w:tbl>
    <w:p w14:paraId="0EAD73F4" w14:textId="77777777" w:rsidR="005E4659" w:rsidRPr="00405755" w:rsidRDefault="005E4659" w:rsidP="00914E26">
      <w:pPr>
        <w:spacing w:after="200" w:line="276" w:lineRule="auto"/>
        <w:sectPr w:rsidR="005E4659" w:rsidRPr="00405755" w:rsidSect="00111E0A">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2F461934" w14:textId="77777777" w:rsidR="001B7940" w:rsidRPr="00405755" w:rsidRDefault="001B7940" w:rsidP="001B7940">
      <w:pPr>
        <w:pStyle w:val="THECOUNCIL"/>
      </w:pPr>
      <w:bookmarkStart w:id="3" w:name="_Toc442255952"/>
      <w:r w:rsidRPr="00405755">
        <w:lastRenderedPageBreak/>
        <w:t>THE COUNCIL</w:t>
      </w:r>
    </w:p>
    <w:p w14:paraId="2F41B742" w14:textId="77777777" w:rsidR="00166C2E" w:rsidRDefault="00942966" w:rsidP="001B7940">
      <w:pPr>
        <w:pStyle w:val="Noting"/>
      </w:pPr>
      <w:r>
        <w:rPr>
          <w:b/>
        </w:rPr>
        <w:t>NOTING</w:t>
      </w:r>
      <w:r w:rsidR="00166C2E" w:rsidRPr="004A484C">
        <w:t xml:space="preserve"> the function of IALA with respect to Safety of Navigation, the efficiency of maritime transport and the protection of the environment,</w:t>
      </w:r>
    </w:p>
    <w:p w14:paraId="072030E1" w14:textId="77777777" w:rsidR="001B7940" w:rsidRPr="00405755" w:rsidRDefault="001B7940" w:rsidP="001B7940">
      <w:pPr>
        <w:pStyle w:val="Noting"/>
        <w:rPr>
          <w:b/>
        </w:rPr>
      </w:pPr>
      <w:r w:rsidRPr="00405755">
        <w:rPr>
          <w:b/>
        </w:rPr>
        <w:t>NOTING ALSO</w:t>
      </w:r>
      <w:r w:rsidRPr="00405755">
        <w:t xml:space="preserve"> </w:t>
      </w:r>
      <w:r w:rsidR="00942966" w:rsidRPr="00942966">
        <w:t xml:space="preserve">IMO resolutions </w:t>
      </w:r>
      <w:proofErr w:type="gramStart"/>
      <w:r w:rsidR="00942966" w:rsidRPr="00942966">
        <w:t>A.915(</w:t>
      </w:r>
      <w:proofErr w:type="gramEnd"/>
      <w:r w:rsidR="00942966" w:rsidRPr="00942966">
        <w:t xml:space="preserve">22) on Maritime Policy for the Future Global Navigation Satellite System (GNSS), and </w:t>
      </w:r>
      <w:bookmarkStart w:id="4" w:name="OLE_LINK4"/>
      <w:r w:rsidR="00942966" w:rsidRPr="00942966">
        <w:t xml:space="preserve">A.1046 (27) </w:t>
      </w:r>
      <w:bookmarkEnd w:id="4"/>
      <w:r w:rsidR="00942966" w:rsidRPr="00942966">
        <w:t>on World Wide Radionavigation System</w:t>
      </w:r>
      <w:r w:rsidR="00942966">
        <w:t>,</w:t>
      </w:r>
    </w:p>
    <w:p w14:paraId="78FFC94E" w14:textId="77777777" w:rsidR="001B7940" w:rsidRPr="00405755" w:rsidRDefault="001B7940" w:rsidP="001B7940">
      <w:pPr>
        <w:pStyle w:val="Noting"/>
        <w:rPr>
          <w:b/>
        </w:rPr>
      </w:pPr>
      <w:r w:rsidRPr="00405755">
        <w:rPr>
          <w:b/>
        </w:rPr>
        <w:t>NOTING FURTHER</w:t>
      </w:r>
      <w:r w:rsidRPr="00405755">
        <w:t xml:space="preserve"> </w:t>
      </w:r>
      <w:r w:rsidR="00942966">
        <w:t>I</w:t>
      </w:r>
      <w:r w:rsidR="00942966" w:rsidRPr="00942966">
        <w:t>TU-R Recommendation M.589-3, Technical characteristics of methods of data transmission and interference protection for radionavigation services in the frequency bands between 70 and 130 kHz,</w:t>
      </w:r>
    </w:p>
    <w:p w14:paraId="07DA9D91" w14:textId="77777777" w:rsidR="001B7940" w:rsidRPr="00405755" w:rsidRDefault="001B7940" w:rsidP="001B7940">
      <w:pPr>
        <w:pStyle w:val="Noting"/>
      </w:pPr>
      <w:r w:rsidRPr="00405755">
        <w:rPr>
          <w:b/>
        </w:rPr>
        <w:t>RECOGNISING</w:t>
      </w:r>
      <w:r w:rsidRPr="00405755">
        <w:t xml:space="preserve"> </w:t>
      </w:r>
      <w:r w:rsidR="00942966" w:rsidRPr="00942966">
        <w:t>the need to ensure that eLoran services in the frequency band 90 kHz – 110 kHz are operated in accordance with certain minimum standards that take into account relevant ITU-R Recommendations and IMO Resolutions,</w:t>
      </w:r>
    </w:p>
    <w:p w14:paraId="68DB6A43" w14:textId="77777777" w:rsidR="001B7940" w:rsidRPr="00405755" w:rsidRDefault="001B7940" w:rsidP="001B7940">
      <w:pPr>
        <w:pStyle w:val="Noting"/>
      </w:pPr>
      <w:r w:rsidRPr="00405755">
        <w:rPr>
          <w:b/>
        </w:rPr>
        <w:t>RECOGNISING ALSO</w:t>
      </w:r>
      <w:r w:rsidRPr="00405755">
        <w:t xml:space="preserve"> </w:t>
      </w:r>
      <w:r w:rsidR="00942966" w:rsidRPr="00F83846">
        <w:t>that the minimum standards should include the signal format, reference datum, availability, continuity, integrity, accuracy, signal monitoring, range and coverage, status reporting, validation, and the publication of information about the system</w:t>
      </w:r>
      <w:r w:rsidR="00942966">
        <w:rPr>
          <w:rFonts w:ascii="Arial" w:hAnsi="Arial"/>
        </w:rPr>
        <w:t>,</w:t>
      </w:r>
    </w:p>
    <w:p w14:paraId="44887B15" w14:textId="77777777" w:rsidR="001B7940" w:rsidRPr="00405755" w:rsidRDefault="00942966" w:rsidP="001B7940">
      <w:pPr>
        <w:pStyle w:val="Noting"/>
      </w:pPr>
      <w:r>
        <w:rPr>
          <w:b/>
        </w:rPr>
        <w:t>HAVING CONSIDERED</w:t>
      </w:r>
      <w:r w:rsidR="001B7940" w:rsidRPr="00405755">
        <w:t xml:space="preserve"> </w:t>
      </w:r>
      <w:r w:rsidRPr="00F83846">
        <w:t>the proposals made by the e-Navigation Committee</w:t>
      </w:r>
      <w:r w:rsidRPr="00284152">
        <w:rPr>
          <w:rFonts w:ascii="Arial" w:hAnsi="Arial"/>
        </w:rPr>
        <w:t>:</w:t>
      </w:r>
    </w:p>
    <w:p w14:paraId="42E6C04D" w14:textId="180B1BFC" w:rsidR="001B7940" w:rsidRPr="00405755" w:rsidRDefault="001B7940" w:rsidP="001B7940">
      <w:pPr>
        <w:pStyle w:val="Noting"/>
        <w:rPr>
          <w:rFonts w:ascii="Arial" w:hAnsi="Arial"/>
        </w:rPr>
      </w:pPr>
      <w:r w:rsidRPr="00405755">
        <w:rPr>
          <w:b/>
        </w:rPr>
        <w:t>RECOMMENDS</w:t>
      </w:r>
      <w:r w:rsidRPr="00405755">
        <w:t xml:space="preserve"> that IALA members </w:t>
      </w:r>
      <w:r w:rsidR="00942966" w:rsidRPr="00F83846">
        <w:t xml:space="preserve">and other </w:t>
      </w:r>
      <w:del w:id="5" w:author="Alan Grant" w:date="2017-02-24T10:05:00Z">
        <w:r w:rsidR="00942966" w:rsidRPr="00F83846" w:rsidDel="00F83846">
          <w:delText xml:space="preserve">appropriate </w:delText>
        </w:r>
      </w:del>
      <w:r w:rsidR="00942966" w:rsidRPr="00F83846">
        <w:t>Authorities providing, or intending to provide, eLoran services in the frequency band 90 – 110 kHz</w:t>
      </w:r>
      <w:ins w:id="6" w:author="Alan Grant" w:date="2017-02-24T10:05:00Z">
        <w:r w:rsidR="00F83846">
          <w:t xml:space="preserve"> adhere to</w:t>
        </w:r>
      </w:ins>
      <w:del w:id="7" w:author="Alan Grant" w:date="2017-02-24T10:05:00Z">
        <w:r w:rsidR="00942966" w:rsidRPr="00F83846" w:rsidDel="00F83846">
          <w:delText>, according</w:delText>
        </w:r>
      </w:del>
      <w:r w:rsidR="00942966" w:rsidRPr="00F83846">
        <w:t xml:space="preserve"> </w:t>
      </w:r>
      <w:proofErr w:type="spellStart"/>
      <w:r w:rsidR="00942966" w:rsidRPr="00F83846">
        <w:t>to</w:t>
      </w:r>
      <w:proofErr w:type="spellEnd"/>
      <w:r w:rsidR="00942966" w:rsidRPr="00F83846">
        <w:t xml:space="preserve"> the following principles</w:t>
      </w:r>
      <w:r w:rsidR="00942966">
        <w:rPr>
          <w:rFonts w:ascii="Arial" w:hAnsi="Arial"/>
        </w:rPr>
        <w:t>:</w:t>
      </w:r>
    </w:p>
    <w:p w14:paraId="296C247D" w14:textId="77777777" w:rsidR="00822227" w:rsidRPr="00405755" w:rsidRDefault="00942966" w:rsidP="00942966">
      <w:pPr>
        <w:pStyle w:val="Bullet1-recommendation"/>
      </w:pPr>
      <w:bookmarkStart w:id="8" w:name="_Ref361228803"/>
      <w:bookmarkStart w:id="9" w:name="_Toc359496675"/>
      <w:bookmarkEnd w:id="8"/>
      <w:bookmarkEnd w:id="9"/>
      <w:r w:rsidRPr="00942966">
        <w:t>Provide integrity information for eLoran</w:t>
      </w:r>
      <w:r>
        <w:t>;</w:t>
      </w:r>
    </w:p>
    <w:p w14:paraId="34C09312" w14:textId="7D3D43D9" w:rsidR="001B7940" w:rsidRPr="00405755" w:rsidRDefault="00942966" w:rsidP="00822227">
      <w:pPr>
        <w:pStyle w:val="Bullet1-recommendation"/>
        <w:numPr>
          <w:ilvl w:val="0"/>
          <w:numId w:val="18"/>
        </w:numPr>
      </w:pPr>
      <w:r w:rsidRPr="00942966">
        <w:t xml:space="preserve">Provide the service with a level of redundancy </w:t>
      </w:r>
      <w:ins w:id="10" w:author="Alan Grant" w:date="2017-02-24T10:06:00Z">
        <w:r w:rsidR="00F83846">
          <w:t xml:space="preserve">so as </w:t>
        </w:r>
      </w:ins>
      <w:r w:rsidRPr="00942966">
        <w:t>to achieve performance requirements IMO A.1046 (27)</w:t>
      </w:r>
      <w:r w:rsidR="001B7940" w:rsidRPr="00405755">
        <w:t>;</w:t>
      </w:r>
    </w:p>
    <w:p w14:paraId="5AD6F433" w14:textId="695885EA" w:rsidR="008E59A3" w:rsidRDefault="00942966" w:rsidP="00822227">
      <w:pPr>
        <w:pStyle w:val="Bullet1-recommendation"/>
        <w:numPr>
          <w:ilvl w:val="0"/>
          <w:numId w:val="18"/>
        </w:numPr>
      </w:pPr>
      <w:r w:rsidRPr="00942966">
        <w:t>Provide means of verifying the performance of the servi</w:t>
      </w:r>
      <w:r>
        <w:t>ce</w:t>
      </w:r>
      <w:bookmarkEnd w:id="3"/>
      <w:ins w:id="11" w:author="Alan Grant" w:date="2017-02-24T10:06:00Z">
        <w:r w:rsidR="00F83846">
          <w:t>, in terms of showing how the system accuracy, integrity, availability and continuity meet the requirements as set out in IMO A.1046 (27)</w:t>
        </w:r>
      </w:ins>
      <w:r>
        <w:t>;</w:t>
      </w:r>
    </w:p>
    <w:p w14:paraId="0363407E" w14:textId="45AABC9F" w:rsidR="00942966" w:rsidRPr="00942966" w:rsidRDefault="00942966" w:rsidP="00942966">
      <w:pPr>
        <w:pStyle w:val="Bullet1-recommendation"/>
        <w:numPr>
          <w:ilvl w:val="0"/>
          <w:numId w:val="18"/>
        </w:numPr>
      </w:pPr>
      <w:r w:rsidRPr="00942966">
        <w:t>Provide mariners with information about the service</w:t>
      </w:r>
      <w:ins w:id="12" w:author="Alan Grant" w:date="2017-02-24T10:07:00Z">
        <w:r w:rsidR="00F83846">
          <w:t>.  This should include</w:t>
        </w:r>
      </w:ins>
      <w:del w:id="13" w:author="Alan Grant" w:date="2017-02-24T10:08:00Z">
        <w:r w:rsidRPr="00942966" w:rsidDel="00F83846">
          <w:delText xml:space="preserve"> for example</w:delText>
        </w:r>
      </w:del>
      <w:r>
        <w:t>:</w:t>
      </w:r>
    </w:p>
    <w:p w14:paraId="11ADCDD6" w14:textId="77777777" w:rsidR="00942966" w:rsidRPr="00942966" w:rsidRDefault="00942966" w:rsidP="00942966">
      <w:pPr>
        <w:pStyle w:val="Bullet2-recommendation"/>
      </w:pPr>
      <w:r w:rsidRPr="00942966">
        <w:t>description of the service</w:t>
      </w:r>
      <w:r>
        <w:t>;</w:t>
      </w:r>
    </w:p>
    <w:p w14:paraId="53BE36B9" w14:textId="1C4B4F3E" w:rsidR="00942966" w:rsidRPr="00942966" w:rsidRDefault="00942966" w:rsidP="00942966">
      <w:pPr>
        <w:pStyle w:val="Bullet2-recommendation"/>
      </w:pPr>
      <w:del w:id="14" w:author="Alan Grant" w:date="2017-02-24T10:08:00Z">
        <w:r w:rsidRPr="00942966" w:rsidDel="00F83846">
          <w:delText xml:space="preserve">achieved </w:delText>
        </w:r>
      </w:del>
      <w:r w:rsidRPr="00942966">
        <w:t>service performance</w:t>
      </w:r>
      <w:r>
        <w:t>;</w:t>
      </w:r>
    </w:p>
    <w:p w14:paraId="434648F3" w14:textId="77777777" w:rsidR="00942966" w:rsidRPr="00942966" w:rsidRDefault="00942966" w:rsidP="00942966">
      <w:pPr>
        <w:pStyle w:val="Bullet2-recommendation"/>
      </w:pPr>
      <w:r w:rsidRPr="00942966">
        <w:t>service disruptions</w:t>
      </w:r>
      <w:r>
        <w:t>;</w:t>
      </w:r>
    </w:p>
    <w:p w14:paraId="7A6961C6" w14:textId="2E1FFD75" w:rsidR="00942966" w:rsidRPr="00942966" w:rsidRDefault="00942966" w:rsidP="00942966">
      <w:pPr>
        <w:pStyle w:val="Bullet2-recommendation"/>
      </w:pPr>
      <w:proofErr w:type="gramStart"/>
      <w:r w:rsidRPr="00942966">
        <w:t>geographical</w:t>
      </w:r>
      <w:proofErr w:type="gramEnd"/>
      <w:r w:rsidRPr="00942966">
        <w:t xml:space="preserve"> </w:t>
      </w:r>
      <w:del w:id="15" w:author="Alan Grant" w:date="2017-02-24T10:08:00Z">
        <w:r w:rsidRPr="00942966" w:rsidDel="00F83846">
          <w:delText>service area</w:delText>
        </w:r>
      </w:del>
      <w:ins w:id="16" w:author="Alan Grant" w:date="2017-02-24T10:08:00Z">
        <w:r w:rsidR="00F83846">
          <w:t>coverage</w:t>
        </w:r>
      </w:ins>
      <w:r>
        <w:t>.</w:t>
      </w:r>
    </w:p>
    <w:p w14:paraId="37D8DE6B" w14:textId="77777777" w:rsidR="00942966" w:rsidRPr="00405755" w:rsidRDefault="00942966" w:rsidP="00942966">
      <w:pPr>
        <w:pStyle w:val="Bullet1-recommendation"/>
        <w:numPr>
          <w:ilvl w:val="0"/>
          <w:numId w:val="18"/>
        </w:numPr>
      </w:pPr>
      <w:r w:rsidRPr="00942966">
        <w:t>Adopt the design and implementation principles set out in the relevant IALA Guideline(s)</w:t>
      </w:r>
      <w:r>
        <w:t>.</w:t>
      </w:r>
    </w:p>
    <w:sectPr w:rsidR="00942966" w:rsidRPr="00405755" w:rsidSect="0083218D">
      <w:headerReference w:type="even" r:id="rId18"/>
      <w:headerReference w:type="default" r:id="rId19"/>
      <w:headerReference w:type="first" r:id="rId20"/>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Michael Hadley" w:date="2016-06-24T09:47:00Z" w:initials="MH">
    <w:p w14:paraId="64D18952" w14:textId="77777777" w:rsidR="009C6165" w:rsidRDefault="009C6165" w:rsidP="009C6165">
      <w:pPr>
        <w:pStyle w:val="CommentText"/>
      </w:pPr>
      <w:r>
        <w:rPr>
          <w:rStyle w:val="CommentReference"/>
        </w:rPr>
        <w:annotationRef/>
      </w:r>
      <w:r>
        <w:t>The reformatting process aims to eliminate ‘foreign’ styles and so some draft text / comments from the original documents may have been lost.  Where possible cross-references have been inserted.  A list of acronyms, based on the original document has been created, please check this for validity.</w:t>
      </w:r>
    </w:p>
    <w:p w14:paraId="29A47A29" w14:textId="558DED16" w:rsidR="009C6165" w:rsidRDefault="009C6165" w:rsidP="009C6165">
      <w:pPr>
        <w:pStyle w:val="CommentText"/>
      </w:pPr>
      <w:r>
        <w:t>The structure of the document is also in accordance with the new template.</w:t>
      </w:r>
    </w:p>
  </w:comment>
  <w:comment w:id="2" w:author="Michael Hadley" w:date="2016-02-10T14:32:00Z" w:initials="MH">
    <w:p w14:paraId="15D98185" w14:textId="77777777" w:rsidR="005378B8" w:rsidRDefault="005378B8">
      <w:pPr>
        <w:pStyle w:val="CommentText"/>
      </w:pPr>
      <w:r>
        <w:rPr>
          <w:rStyle w:val="CommentReference"/>
        </w:rPr>
        <w:annotationRef/>
      </w:r>
      <w:r>
        <w:rPr>
          <w:rStyle w:val="CommentReference"/>
        </w:rPr>
        <w:annotationRef/>
      </w:r>
      <w:r w:rsidR="00DF68EA">
        <w:rPr>
          <w:rStyle w:val="CommentReference"/>
        </w:rPr>
        <w:t xml:space="preserve">Insert </w:t>
      </w:r>
      <w:r w:rsidR="00C24331">
        <w:rPr>
          <w:rStyle w:val="CommentReference"/>
        </w:rPr>
        <w:t>date approved by Council</w:t>
      </w:r>
      <w:r w:rsidR="00FB6A3D">
        <w:rPr>
          <w:rStyle w:val="CommentReference"/>
        </w:rPr>
        <w:t xml:space="preserve"> (Month Year)</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9A47A29" w15:done="0"/>
  <w15:commentEx w15:paraId="15D9818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94AE5B" w14:textId="77777777" w:rsidR="00427001" w:rsidRDefault="00427001" w:rsidP="003274DB">
      <w:r>
        <w:separator/>
      </w:r>
    </w:p>
    <w:p w14:paraId="75F194C6" w14:textId="77777777" w:rsidR="00427001" w:rsidRDefault="00427001"/>
  </w:endnote>
  <w:endnote w:type="continuationSeparator" w:id="0">
    <w:p w14:paraId="2EB5896A" w14:textId="77777777" w:rsidR="00427001" w:rsidRDefault="00427001" w:rsidP="003274DB">
      <w:r>
        <w:continuationSeparator/>
      </w:r>
    </w:p>
    <w:p w14:paraId="05657896" w14:textId="77777777" w:rsidR="00427001" w:rsidRDefault="004270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041711" w14:textId="77777777" w:rsidR="002E4993" w:rsidRDefault="002E4993"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7460A6F9" wp14:editId="3AF283E9">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16AF9459"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07F59436" w14:textId="77777777" w:rsidR="002E4993" w:rsidRPr="00ED2A8D" w:rsidRDefault="002E4993" w:rsidP="008747E0">
    <w:pPr>
      <w:pStyle w:val="Footer"/>
    </w:pPr>
    <w:r w:rsidRPr="00442889">
      <w:rPr>
        <w:noProof/>
        <w:lang w:val="en-IE" w:eastAsia="en-IE"/>
      </w:rPr>
      <w:drawing>
        <wp:anchor distT="0" distB="0" distL="114300" distR="114300" simplePos="0" relativeHeight="251661312" behindDoc="1" locked="0" layoutInCell="1" allowOverlap="1" wp14:anchorId="04BB5964" wp14:editId="2260F958">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73439576" w14:textId="77777777" w:rsidR="002E4993" w:rsidRPr="00ED2A8D" w:rsidRDefault="002E4993" w:rsidP="008747E0">
    <w:pPr>
      <w:pStyle w:val="Footer"/>
    </w:pPr>
  </w:p>
  <w:p w14:paraId="02C9B267" w14:textId="77777777" w:rsidR="002E4993" w:rsidRPr="00ED2A8D" w:rsidRDefault="002E4993" w:rsidP="008747E0">
    <w:pPr>
      <w:pStyle w:val="Footer"/>
    </w:pPr>
  </w:p>
  <w:p w14:paraId="0ECDC781" w14:textId="77777777" w:rsidR="002E4993" w:rsidRPr="00ED2A8D" w:rsidRDefault="002E4993" w:rsidP="008747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85B976" w14:textId="77777777" w:rsidR="007A72CF" w:rsidRPr="007A72CF" w:rsidRDefault="007A72CF" w:rsidP="007A72CF">
    <w:pPr>
      <w:pStyle w:val="Footer"/>
      <w:rPr>
        <w:sz w:val="15"/>
        <w:szCs w:val="15"/>
      </w:rPr>
    </w:pPr>
  </w:p>
  <w:p w14:paraId="6128E3B1" w14:textId="77777777" w:rsidR="007A72CF" w:rsidRDefault="007A72CF" w:rsidP="007A72CF">
    <w:pPr>
      <w:pStyle w:val="Footerportrait"/>
    </w:pPr>
  </w:p>
  <w:p w14:paraId="78B3F901" w14:textId="77777777" w:rsidR="007A72CF" w:rsidRPr="007A72CF" w:rsidRDefault="00427001" w:rsidP="007A72CF">
    <w:pPr>
      <w:pStyle w:val="Footerportrait"/>
      <w:rPr>
        <w:rStyle w:val="PageNumber"/>
      </w:rPr>
    </w:pPr>
    <w:r>
      <w:fldChar w:fldCharType="begin"/>
    </w:r>
    <w:r>
      <w:instrText xml:space="preserve"> STYLEREF "Document type" \* MERGEFORMAT </w:instrText>
    </w:r>
    <w:r>
      <w:fldChar w:fldCharType="separate"/>
    </w:r>
    <w:r w:rsidR="00B879DD">
      <w:t>IALA RECOMMENDATION</w:t>
    </w:r>
    <w:r>
      <w:fldChar w:fldCharType="end"/>
    </w:r>
    <w:r w:rsidR="007A72CF">
      <w:t xml:space="preserve"> </w:t>
    </w:r>
    <w:fldSimple w:instr=" STYLEREF &quot;Document number&quot; \* MERGEFORMAT ">
      <w:r w:rsidR="00B879DD">
        <w:t>R-????</w:t>
      </w:r>
    </w:fldSimple>
    <w:r w:rsidR="00564664">
      <w:t xml:space="preserve"> </w:t>
    </w:r>
    <w:r>
      <w:fldChar w:fldCharType="begin"/>
    </w:r>
    <w:r>
      <w:instrText xml:space="preserve"> STYLEREF "Document name" \* MERGEFORMAT </w:instrText>
    </w:r>
    <w:r>
      <w:fldChar w:fldCharType="separate"/>
    </w:r>
    <w:r w:rsidR="00B879DD">
      <w:t>The Performance and Monitoring of eLoran Services in the Frequency Band 90 – 110 kHz</w:t>
    </w:r>
    <w:r>
      <w:fldChar w:fldCharType="end"/>
    </w:r>
    <w:r w:rsidR="007A72CF">
      <w:tab/>
    </w:r>
  </w:p>
  <w:p w14:paraId="2B64974C" w14:textId="77777777" w:rsidR="008608A4" w:rsidRDefault="00FA6153" w:rsidP="007A72CF">
    <w:pPr>
      <w:pStyle w:val="Footerportrait"/>
    </w:pPr>
    <w:fldSimple w:instr=" STYLEREF &quot;Edition number&quot; \* MERGEFORMAT ">
      <w:r w:rsidR="00B879DD">
        <w:t>Edition 2.0 (Draft)</w:t>
      </w:r>
    </w:fldSimple>
    <w:r w:rsidR="007A72CF">
      <w:t xml:space="preserve"> </w:t>
    </w:r>
    <w:fldSimple w:instr=" STYLEREF &quot;Document date&quot; \* MERGEFORMAT ">
      <w:r w:rsidR="00B879DD">
        <w:t>Document date</w:t>
      </w:r>
    </w:fldSimple>
    <w:r w:rsidR="007A72CF">
      <w:tab/>
    </w:r>
    <w:r w:rsidR="007A72CF" w:rsidRPr="007A72CF">
      <w:t xml:space="preserve">P </w:t>
    </w:r>
    <w:r w:rsidR="007A72CF" w:rsidRPr="007A72CF">
      <w:fldChar w:fldCharType="begin"/>
    </w:r>
    <w:r w:rsidR="007A72CF" w:rsidRPr="007A72CF">
      <w:instrText xml:space="preserve">PAGE  </w:instrText>
    </w:r>
    <w:r w:rsidR="007A72CF" w:rsidRPr="007A72CF">
      <w:fldChar w:fldCharType="separate"/>
    </w:r>
    <w:r w:rsidR="00B879DD">
      <w:t>4</w:t>
    </w:r>
    <w:r w:rsidR="007A72CF" w:rsidRPr="007A72C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DF69E0" w14:textId="77777777" w:rsidR="00427001" w:rsidRDefault="00427001" w:rsidP="003274DB">
      <w:r>
        <w:separator/>
      </w:r>
    </w:p>
    <w:p w14:paraId="13ED74A5" w14:textId="77777777" w:rsidR="00427001" w:rsidRDefault="00427001"/>
  </w:footnote>
  <w:footnote w:type="continuationSeparator" w:id="0">
    <w:p w14:paraId="05A42B4C" w14:textId="77777777" w:rsidR="00427001" w:rsidRDefault="00427001" w:rsidP="003274DB">
      <w:r>
        <w:continuationSeparator/>
      </w:r>
    </w:p>
    <w:p w14:paraId="061DBA0F" w14:textId="77777777" w:rsidR="00427001" w:rsidRDefault="0042700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D32081" w14:textId="249116C1" w:rsidR="008E3B48" w:rsidRDefault="00427001">
    <w:pPr>
      <w:pStyle w:val="Header"/>
    </w:pPr>
    <w:r>
      <w:rPr>
        <w:noProof/>
      </w:rPr>
      <w:pict w14:anchorId="6E288C0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04.45pt;height:54.95pt;rotation:315;z-index:-251631616;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9D334" w14:textId="322655B2" w:rsidR="003105FC" w:rsidRDefault="003105FC" w:rsidP="00F005D0">
    <w:pPr>
      <w:pStyle w:val="Header"/>
      <w:jc w:val="right"/>
    </w:pPr>
    <w:r>
      <w:t>ENAV20-13.</w:t>
    </w:r>
    <w:r w:rsidR="00B879DD">
      <w:t>12.1</w:t>
    </w:r>
  </w:p>
  <w:p w14:paraId="085AB669" w14:textId="2B91D5FD" w:rsidR="002E4993" w:rsidRDefault="003105FC" w:rsidP="00F005D0">
    <w:pPr>
      <w:pStyle w:val="Header"/>
      <w:jc w:val="right"/>
    </w:pPr>
    <w:r>
      <w:t xml:space="preserve">Formerly </w:t>
    </w:r>
    <w:r w:rsidR="00C60364">
      <w:t>ENAV19-14.2.6</w:t>
    </w:r>
    <w:r w:rsidR="00427001">
      <w:rPr>
        <w:noProof/>
      </w:rPr>
      <w:pict w14:anchorId="1355FB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604.45pt;height:54.95pt;rotation:315;z-index:-251633664;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sidR="002E4993" w:rsidRPr="00442889">
      <w:rPr>
        <w:noProof/>
        <w:lang w:val="en-IE" w:eastAsia="en-IE"/>
      </w:rPr>
      <w:drawing>
        <wp:anchor distT="0" distB="0" distL="114300" distR="114300" simplePos="0" relativeHeight="251657214" behindDoc="1" locked="0" layoutInCell="1" allowOverlap="1" wp14:anchorId="67C93F50" wp14:editId="2E8EC66A">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B7BE6CC" w14:textId="3B520DCE" w:rsidR="00F005D0" w:rsidRPr="00ED2A8D" w:rsidRDefault="00F005D0" w:rsidP="00F005D0">
    <w:pPr>
      <w:pStyle w:val="Header"/>
      <w:jc w:val="right"/>
    </w:pPr>
    <w:r>
      <w:rPr>
        <w:color w:val="FF0000"/>
      </w:rPr>
      <w:t xml:space="preserve">Please see comments in track changes all </w:t>
    </w:r>
    <w:proofErr w:type="spellStart"/>
    <w:r>
      <w:rPr>
        <w:color w:val="FF0000"/>
      </w:rPr>
      <w:t>markup</w:t>
    </w:r>
    <w:proofErr w:type="spellEnd"/>
  </w:p>
  <w:p w14:paraId="1B148262" w14:textId="77777777" w:rsidR="002E4993" w:rsidRPr="00ED2A8D" w:rsidRDefault="002E4993" w:rsidP="008747E0">
    <w:pPr>
      <w:pStyle w:val="Header"/>
    </w:pPr>
  </w:p>
  <w:p w14:paraId="7CDAB1D4" w14:textId="77777777" w:rsidR="002E4993" w:rsidRDefault="002E4993" w:rsidP="008747E0">
    <w:pPr>
      <w:pStyle w:val="Header"/>
    </w:pPr>
  </w:p>
  <w:p w14:paraId="6CE5161D" w14:textId="77777777" w:rsidR="002E4993" w:rsidRDefault="002E4993" w:rsidP="008747E0">
    <w:pPr>
      <w:pStyle w:val="Header"/>
    </w:pPr>
  </w:p>
  <w:p w14:paraId="2B8E395E" w14:textId="77777777" w:rsidR="002E4993" w:rsidRDefault="002E4993" w:rsidP="008747E0">
    <w:pPr>
      <w:pStyle w:val="Header"/>
    </w:pPr>
  </w:p>
  <w:p w14:paraId="0A3B951B" w14:textId="77777777" w:rsidR="002E4993" w:rsidRDefault="002E4993" w:rsidP="008747E0">
    <w:pPr>
      <w:pStyle w:val="Header"/>
    </w:pPr>
  </w:p>
  <w:p w14:paraId="2AD3EB00" w14:textId="77777777" w:rsidR="002E4993" w:rsidRDefault="002E4993" w:rsidP="008747E0">
    <w:pPr>
      <w:pStyle w:val="Header"/>
    </w:pPr>
    <w:r>
      <w:rPr>
        <w:noProof/>
        <w:lang w:val="en-IE" w:eastAsia="en-IE"/>
      </w:rPr>
      <w:drawing>
        <wp:anchor distT="0" distB="0" distL="114300" distR="114300" simplePos="0" relativeHeight="251656189" behindDoc="1" locked="0" layoutInCell="1" allowOverlap="1" wp14:anchorId="365EAEFE" wp14:editId="696C21F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1EEB2FB3" w14:textId="77777777" w:rsidR="002E4993" w:rsidRPr="00ED2A8D" w:rsidRDefault="002E4993" w:rsidP="008747E0">
    <w:pPr>
      <w:pStyle w:val="Header"/>
    </w:pPr>
  </w:p>
  <w:p w14:paraId="3F91B18E" w14:textId="77777777" w:rsidR="002E4993" w:rsidRPr="00ED2A8D" w:rsidRDefault="002E4993"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B0E50B" w14:textId="76D42155" w:rsidR="008E3B48" w:rsidRDefault="00427001">
    <w:pPr>
      <w:pStyle w:val="Header"/>
    </w:pPr>
    <w:r>
      <w:rPr>
        <w:noProof/>
      </w:rPr>
      <w:pict w14:anchorId="0AD3B50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04.45pt;height:54.95pt;rotation:315;z-index:-251629568;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3D6ED6" w14:textId="328F07AC" w:rsidR="008E3B48" w:rsidRDefault="00427001">
    <w:pPr>
      <w:pStyle w:val="Header"/>
    </w:pPr>
    <w:r>
      <w:rPr>
        <w:noProof/>
      </w:rPr>
      <w:pict w14:anchorId="78E6351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604.45pt;height:54.95pt;rotation:315;z-index:-251625472;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BCCC8D" w14:textId="5FF794E6" w:rsidR="002E4993" w:rsidRPr="00ED2A8D" w:rsidRDefault="00427001" w:rsidP="008747E0">
    <w:pPr>
      <w:pStyle w:val="Header"/>
    </w:pPr>
    <w:r>
      <w:rPr>
        <w:noProof/>
      </w:rPr>
      <w:pict w14:anchorId="57E3F9E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604.45pt;height:54.95pt;rotation:315;z-index:-251627520;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sidR="002E4993">
      <w:rPr>
        <w:noProof/>
        <w:lang w:val="en-IE" w:eastAsia="en-IE"/>
      </w:rPr>
      <w:drawing>
        <wp:anchor distT="0" distB="0" distL="114300" distR="114300" simplePos="0" relativeHeight="251658752" behindDoc="1" locked="0" layoutInCell="1" allowOverlap="1" wp14:anchorId="7D4A584B" wp14:editId="282A1F59">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B000DC6" w14:textId="77777777" w:rsidR="002E4993" w:rsidRPr="00ED2A8D" w:rsidRDefault="002E4993" w:rsidP="008747E0">
    <w:pPr>
      <w:pStyle w:val="Header"/>
    </w:pPr>
  </w:p>
  <w:p w14:paraId="6C1D2285" w14:textId="77777777" w:rsidR="002E4993" w:rsidRDefault="002E4993" w:rsidP="008747E0">
    <w:pPr>
      <w:pStyle w:val="Header"/>
    </w:pPr>
  </w:p>
  <w:p w14:paraId="34C22DFF" w14:textId="77777777" w:rsidR="002E4993" w:rsidRDefault="002E4993" w:rsidP="008747E0">
    <w:pPr>
      <w:pStyle w:val="Header"/>
    </w:pPr>
  </w:p>
  <w:p w14:paraId="186B55D9" w14:textId="77777777" w:rsidR="002E4993" w:rsidRDefault="002E4993" w:rsidP="008747E0">
    <w:pPr>
      <w:pStyle w:val="Header"/>
    </w:pPr>
  </w:p>
  <w:p w14:paraId="68C920E0" w14:textId="77777777" w:rsidR="002E4993" w:rsidRPr="00441393" w:rsidRDefault="002E4993" w:rsidP="00441393">
    <w:pPr>
      <w:pStyle w:val="Contents"/>
    </w:pPr>
    <w:r>
      <w:t>DOCUMENT REVISION</w:t>
    </w:r>
  </w:p>
  <w:p w14:paraId="06FF1050" w14:textId="77777777" w:rsidR="002E4993" w:rsidRPr="00ED2A8D" w:rsidRDefault="002E4993" w:rsidP="008747E0">
    <w:pPr>
      <w:pStyle w:val="Header"/>
    </w:pPr>
  </w:p>
  <w:p w14:paraId="022185DD" w14:textId="77777777" w:rsidR="002E4993" w:rsidRPr="00AC33A2" w:rsidRDefault="002E4993"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F419D7" w14:textId="3B49BD3F" w:rsidR="008E3B48" w:rsidRDefault="00427001">
    <w:pPr>
      <w:pStyle w:val="Header"/>
    </w:pPr>
    <w:r>
      <w:rPr>
        <w:noProof/>
      </w:rPr>
      <w:pict w14:anchorId="3259D4E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margin-left:0;margin-top:0;width:604.45pt;height:54.95pt;rotation:315;z-index:-251623424;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5E4B2C" w14:textId="42ACE47C" w:rsidR="008E3B48" w:rsidRDefault="00427001">
    <w:pPr>
      <w:pStyle w:val="Header"/>
    </w:pPr>
    <w:r>
      <w:rPr>
        <w:noProof/>
      </w:rPr>
      <w:pict w14:anchorId="0440BD5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604.45pt;height:54.95pt;rotation:315;z-index:-251619328;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33EAB3" w14:textId="6947D4BB" w:rsidR="002E4993" w:rsidRPr="00667792" w:rsidRDefault="00427001" w:rsidP="00667792">
    <w:pPr>
      <w:pStyle w:val="Header"/>
    </w:pPr>
    <w:r>
      <w:rPr>
        <w:noProof/>
      </w:rPr>
      <w:pict w14:anchorId="1AAC911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55" type="#_x0000_t136" style="position:absolute;margin-left:0;margin-top:0;width:604.45pt;height:54.95pt;rotation:315;z-index:-251621376;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sidR="002E4993">
      <w:rPr>
        <w:noProof/>
        <w:lang w:val="en-IE" w:eastAsia="en-IE"/>
      </w:rPr>
      <w:drawing>
        <wp:anchor distT="0" distB="0" distL="114300" distR="114300" simplePos="0" relativeHeight="251680768" behindDoc="1" locked="0" layoutInCell="1" allowOverlap="1" wp14:anchorId="73015499" wp14:editId="1517656D">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3D01E9" w14:textId="0B879E3F" w:rsidR="008E3B48" w:rsidRDefault="00427001">
    <w:pPr>
      <w:pStyle w:val="Header"/>
    </w:pPr>
    <w:r>
      <w:rPr>
        <w:noProof/>
      </w:rPr>
      <w:pict w14:anchorId="097293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margin-left:0;margin-top:0;width:604.45pt;height:54.95pt;rotation:315;z-index:-251617280;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9D8EC2F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3BA6F02"/>
    <w:lvl w:ilvl="0">
      <w:start w:val="1"/>
      <w:numFmt w:val="decimal"/>
      <w:lvlText w:val="%1."/>
      <w:lvlJc w:val="left"/>
      <w:pPr>
        <w:tabs>
          <w:tab w:val="num" w:pos="1800"/>
        </w:tabs>
        <w:ind w:left="1800" w:hanging="360"/>
      </w:pPr>
    </w:lvl>
  </w:abstractNum>
  <w:abstractNum w:abstractNumId="2">
    <w:nsid w:val="FFFFFF7D"/>
    <w:multiLevelType w:val="singleLevel"/>
    <w:tmpl w:val="2744C2FE"/>
    <w:lvl w:ilvl="0">
      <w:start w:val="1"/>
      <w:numFmt w:val="decimal"/>
      <w:lvlText w:val="%1."/>
      <w:lvlJc w:val="left"/>
      <w:pPr>
        <w:tabs>
          <w:tab w:val="num" w:pos="1440"/>
        </w:tabs>
        <w:ind w:left="1440" w:hanging="360"/>
      </w:pPr>
    </w:lvl>
  </w:abstractNum>
  <w:abstractNum w:abstractNumId="3">
    <w:nsid w:val="FFFFFF7F"/>
    <w:multiLevelType w:val="singleLevel"/>
    <w:tmpl w:val="F4564506"/>
    <w:lvl w:ilvl="0">
      <w:start w:val="1"/>
      <w:numFmt w:val="decimal"/>
      <w:lvlText w:val="%1."/>
      <w:lvlJc w:val="left"/>
      <w:pPr>
        <w:tabs>
          <w:tab w:val="num" w:pos="720"/>
        </w:tabs>
        <w:ind w:left="720" w:hanging="360"/>
      </w:pPr>
    </w:lvl>
  </w:abstractNum>
  <w:abstractNum w:abstractNumId="4">
    <w:nsid w:val="FFFFFF80"/>
    <w:multiLevelType w:val="singleLevel"/>
    <w:tmpl w:val="0BA40FE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270D39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9A4269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FC8F9E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5936DD58"/>
    <w:lvl w:ilvl="0">
      <w:start w:val="1"/>
      <w:numFmt w:val="decimal"/>
      <w:lvlText w:val="%1."/>
      <w:lvlJc w:val="left"/>
      <w:pPr>
        <w:tabs>
          <w:tab w:val="num" w:pos="360"/>
        </w:tabs>
        <w:ind w:left="360" w:hanging="360"/>
      </w:pPr>
    </w:lvl>
  </w:abstractNum>
  <w:abstractNum w:abstractNumId="9">
    <w:nsid w:val="FFFFFF89"/>
    <w:multiLevelType w:val="singleLevel"/>
    <w:tmpl w:val="FD7E7BFC"/>
    <w:lvl w:ilvl="0">
      <w:start w:val="1"/>
      <w:numFmt w:val="bullet"/>
      <w:lvlText w:val=""/>
      <w:lvlJc w:val="left"/>
      <w:pPr>
        <w:tabs>
          <w:tab w:val="num" w:pos="360"/>
        </w:tabs>
        <w:ind w:left="360" w:hanging="360"/>
      </w:pPr>
      <w:rPr>
        <w:rFonts w:ascii="Symbol" w:hAnsi="Symbol" w:hint="default"/>
      </w:rPr>
    </w:lvl>
  </w:abstractNum>
  <w:abstractNum w:abstractNumId="10">
    <w:nsid w:val="01066CFD"/>
    <w:multiLevelType w:val="hybridMultilevel"/>
    <w:tmpl w:val="1E9CB260"/>
    <w:lvl w:ilvl="0" w:tplc="8C30ADAC">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61745FB"/>
    <w:multiLevelType w:val="multilevel"/>
    <w:tmpl w:val="DFE4F1C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0BEC10F5"/>
    <w:multiLevelType w:val="multilevel"/>
    <w:tmpl w:val="8B84F148"/>
    <w:lvl w:ilvl="0">
      <w:start w:val="1"/>
      <w:numFmt w:val="decimal"/>
      <w:lvlText w:val="%1."/>
      <w:lvlJc w:val="left"/>
      <w:pPr>
        <w:ind w:left="709" w:hanging="709"/>
      </w:pPr>
      <w:rPr>
        <w:rFonts w:hint="default"/>
        <w:color w:val="407EDA"/>
      </w:rPr>
    </w:lvl>
    <w:lvl w:ilvl="1">
      <w:start w:val="1"/>
      <w:numFmt w:val="decimal"/>
      <w:lvlText w:val="%1.%2."/>
      <w:lvlJc w:val="left"/>
      <w:pPr>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34F700B"/>
    <w:multiLevelType w:val="multilevel"/>
    <w:tmpl w:val="890C2630"/>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36E052A"/>
    <w:multiLevelType w:val="multilevel"/>
    <w:tmpl w:val="F1AAB32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nsid w:val="16102258"/>
    <w:multiLevelType w:val="multilevel"/>
    <w:tmpl w:val="4DAAE38C"/>
    <w:lvl w:ilvl="0">
      <w:start w:val="1"/>
      <w:numFmt w:val="decimal"/>
      <w:pStyle w:val="Tablecaption"/>
      <w:suff w:val="nothing"/>
      <w:lvlText w:val="Table %1"/>
      <w:lvlJc w:val="left"/>
      <w:pPr>
        <w:ind w:left="0" w:firstLine="0"/>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9A1740F"/>
    <w:multiLevelType w:val="multilevel"/>
    <w:tmpl w:val="5364760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1D033BC3"/>
    <w:multiLevelType w:val="hybridMultilevel"/>
    <w:tmpl w:val="C37E5030"/>
    <w:lvl w:ilvl="0" w:tplc="7E8E94B4">
      <w:start w:val="1"/>
      <w:numFmt w:val="bullet"/>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DDA7DF4"/>
    <w:multiLevelType w:val="multilevel"/>
    <w:tmpl w:val="8A6E27A4"/>
    <w:lvl w:ilvl="0">
      <w:start w:val="1"/>
      <w:numFmt w:val="upperLetter"/>
      <w:suff w:val="nothing"/>
      <w:lvlText w:val="ANNEX %1"/>
      <w:lvlJc w:val="left"/>
      <w:pPr>
        <w:ind w:left="0" w:firstLine="0"/>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1EB00BE6"/>
    <w:multiLevelType w:val="multilevel"/>
    <w:tmpl w:val="C50CCE90"/>
    <w:lvl w:ilvl="0">
      <w:start w:val="1"/>
      <w:numFmt w:val="decimal"/>
      <w:pStyle w:val="List1-recommendation"/>
      <w:lvlText w:val="%1"/>
      <w:lvlJc w:val="left"/>
      <w:pPr>
        <w:ind w:left="1134"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234245C5"/>
    <w:multiLevelType w:val="multilevel"/>
    <w:tmpl w:val="8A765086"/>
    <w:lvl w:ilvl="0">
      <w:start w:val="1"/>
      <w:numFmt w:val="decimal"/>
      <w:pStyle w:val="Figurecaption"/>
      <w:suff w:val="nothing"/>
      <w:lvlText w:val="Figure %1"/>
      <w:lvlJc w:val="left"/>
      <w:pPr>
        <w:ind w:left="0" w:firstLine="0"/>
      </w:pPr>
      <w:rPr>
        <w:rFonts w:hint="default"/>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862639A"/>
    <w:multiLevelType w:val="multilevel"/>
    <w:tmpl w:val="F07426EA"/>
    <w:lvl w:ilvl="0">
      <w:start w:val="1"/>
      <w:numFmt w:val="decimal"/>
      <w:lvlText w:val="A %1."/>
      <w:lvlJc w:val="left"/>
      <w:pPr>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lvlText w:val="A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A5A5B4B"/>
    <w:multiLevelType w:val="multilevel"/>
    <w:tmpl w:val="FB384D8E"/>
    <w:lvl w:ilvl="0">
      <w:start w:val="1"/>
      <w:numFmt w:val="decimal"/>
      <w:lvlText w:val="A %1."/>
      <w:lvlJc w:val="left"/>
      <w:pPr>
        <w:ind w:left="432" w:hanging="432"/>
      </w:pPr>
      <w:rPr>
        <w:rFonts w:asciiTheme="minorHAnsi" w:hAnsiTheme="minorHAnsi" w:hint="default"/>
        <w:b/>
        <w:i w:val="0"/>
        <w:caps/>
        <w:color w:val="009FDF"/>
        <w:sz w:val="28"/>
      </w:rPr>
    </w:lvl>
    <w:lvl w:ilvl="1">
      <w:start w:val="1"/>
      <w:numFmt w:val="decimal"/>
      <w:lvlText w:val="A %1.%2."/>
      <w:lvlJc w:val="left"/>
      <w:pPr>
        <w:ind w:left="576" w:hanging="576"/>
      </w:pPr>
      <w:rPr>
        <w:rFonts w:asciiTheme="minorHAnsi" w:hAnsiTheme="minorHAnsi" w:hint="default"/>
        <w:b/>
        <w:i w:val="0"/>
        <w:caps/>
        <w:color w:val="009FDF"/>
        <w:sz w:val="24"/>
      </w:rPr>
    </w:lvl>
    <w:lvl w:ilvl="2">
      <w:start w:val="1"/>
      <w:numFmt w:val="decimal"/>
      <w:lvlText w:val="A %1.%2.%3."/>
      <w:lvlJc w:val="left"/>
      <w:pPr>
        <w:ind w:left="720" w:hanging="720"/>
      </w:pPr>
      <w:rPr>
        <w:rFonts w:asciiTheme="minorHAnsi" w:hAnsiTheme="minorHAnsi" w:hint="default"/>
        <w:b/>
        <w:i w:val="0"/>
        <w:caps/>
        <w:color w:val="009FDF"/>
        <w:sz w:val="24"/>
      </w:rPr>
    </w:lvl>
    <w:lvl w:ilvl="3">
      <w:start w:val="1"/>
      <w:numFmt w:val="decimal"/>
      <w:lvlText w:val="A %1.%2.%3.%4"/>
      <w:lvlJc w:val="left"/>
      <w:pPr>
        <w:ind w:left="864" w:hanging="86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nsid w:val="3E6B4F5D"/>
    <w:multiLevelType w:val="multilevel"/>
    <w:tmpl w:val="DC78A8B4"/>
    <w:lvl w:ilvl="0">
      <w:start w:val="1"/>
      <w:numFmt w:val="decimal"/>
      <w:pStyle w:val="Equationcaption"/>
      <w:suff w:val="nothing"/>
      <w:lvlText w:val="Equation %1"/>
      <w:lvlJc w:val="left"/>
      <w:pPr>
        <w:ind w:left="0" w:firstLine="0"/>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51F0B4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461A18E3"/>
    <w:multiLevelType w:val="multilevel"/>
    <w:tmpl w:val="AEAA45B8"/>
    <w:lvl w:ilvl="0">
      <w:start w:val="1"/>
      <w:numFmt w:val="decimal"/>
      <w:lvlText w:val="%1"/>
      <w:lvlJc w:val="left"/>
      <w:pPr>
        <w:ind w:left="432" w:hanging="432"/>
      </w:pPr>
      <w:rPr>
        <w:rFonts w:asciiTheme="minorHAnsi" w:hAnsiTheme="minorHAnsi" w:hint="default"/>
        <w:b/>
        <w:i w:val="0"/>
        <w:caps/>
        <w:color w:val="83D0F5"/>
        <w:sz w:val="28"/>
      </w:rPr>
    </w:lvl>
    <w:lvl w:ilvl="1">
      <w:start w:val="1"/>
      <w:numFmt w:val="decimal"/>
      <w:lvlText w:val="%1.%2"/>
      <w:lvlJc w:val="left"/>
      <w:pPr>
        <w:ind w:left="576" w:hanging="576"/>
      </w:pPr>
      <w:rPr>
        <w:rFonts w:asciiTheme="minorHAnsi" w:hAnsiTheme="minorHAnsi" w:hint="default"/>
        <w:b/>
        <w:i w:val="0"/>
        <w:caps/>
        <w:color w:val="83D0F5"/>
        <w:sz w:val="24"/>
      </w:rPr>
    </w:lvl>
    <w:lvl w:ilvl="2">
      <w:start w:val="1"/>
      <w:numFmt w:val="decimal"/>
      <w:lvlText w:val="%1.%2.%3"/>
      <w:lvlJc w:val="left"/>
      <w:pPr>
        <w:ind w:left="720" w:hanging="720"/>
      </w:pPr>
      <w:rPr>
        <w:rFonts w:asciiTheme="minorHAnsi" w:hAnsiTheme="minorHAnsi" w:hint="default"/>
        <w:b/>
        <w:i w:val="0"/>
        <w:caps/>
        <w:color w:val="83D0F5"/>
        <w:sz w:val="24"/>
      </w:rPr>
    </w:lvl>
    <w:lvl w:ilvl="3">
      <w:start w:val="1"/>
      <w:numFmt w:val="decimal"/>
      <w:lvlText w:val="%1.%2.%3.%4"/>
      <w:lvlJc w:val="left"/>
      <w:pPr>
        <w:ind w:left="864" w:hanging="864"/>
      </w:pPr>
      <w:rPr>
        <w:rFonts w:asciiTheme="minorHAnsi" w:hAnsiTheme="minorHAnsi" w:hint="default"/>
        <w:b/>
        <w:i w:val="0"/>
        <w:color w:val="83D0F5"/>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4B7D4C0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nsid w:val="512549AD"/>
    <w:multiLevelType w:val="multilevel"/>
    <w:tmpl w:val="BDA86BAC"/>
    <w:lvl w:ilvl="0">
      <w:start w:val="1"/>
      <w:numFmt w:val="bullet"/>
      <w:lvlText w:val=""/>
      <w:lvlJc w:val="left"/>
      <w:pPr>
        <w:ind w:left="1559" w:hanging="567"/>
      </w:pPr>
      <w:rPr>
        <w:rFonts w:ascii="Symbol" w:hAnsi="Symbol" w:hint="default"/>
        <w:color w:val="83D0F5"/>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nsid w:val="5A066901"/>
    <w:multiLevelType w:val="multilevel"/>
    <w:tmpl w:val="112C4688"/>
    <w:lvl w:ilvl="0">
      <w:start w:val="1"/>
      <w:numFmt w:val="decimal"/>
      <w:lvlText w:val="%1"/>
      <w:lvlJc w:val="left"/>
      <w:pPr>
        <w:ind w:left="432" w:hanging="432"/>
      </w:pPr>
      <w:rPr>
        <w:rFonts w:asciiTheme="minorHAnsi" w:hAnsiTheme="minorHAnsi" w:hint="default"/>
        <w:b/>
        <w:i w:val="0"/>
        <w:caps/>
        <w:color w:val="009FDF"/>
        <w:sz w:val="28"/>
      </w:rPr>
    </w:lvl>
    <w:lvl w:ilvl="1">
      <w:start w:val="1"/>
      <w:numFmt w:val="decimal"/>
      <w:lvlText w:val="%1.%2"/>
      <w:lvlJc w:val="left"/>
      <w:pPr>
        <w:ind w:left="576" w:hanging="576"/>
      </w:pPr>
      <w:rPr>
        <w:rFonts w:asciiTheme="minorHAnsi" w:hAnsiTheme="minorHAnsi" w:hint="default"/>
        <w:b/>
        <w:i w:val="0"/>
        <w:caps/>
        <w:color w:val="009FDF"/>
        <w:sz w:val="24"/>
      </w:rPr>
    </w:lvl>
    <w:lvl w:ilvl="2">
      <w:start w:val="1"/>
      <w:numFmt w:val="decimal"/>
      <w:lvlText w:val="%1.%2.%3"/>
      <w:lvlJc w:val="left"/>
      <w:pPr>
        <w:ind w:left="720" w:hanging="720"/>
      </w:pPr>
      <w:rPr>
        <w:rFonts w:asciiTheme="minorHAnsi" w:hAnsiTheme="minorHAnsi" w:hint="default"/>
        <w:b/>
        <w:i w:val="0"/>
        <w:caps/>
        <w:color w:val="009FDF"/>
        <w:sz w:val="24"/>
      </w:rPr>
    </w:lvl>
    <w:lvl w:ilvl="3">
      <w:start w:val="1"/>
      <w:numFmt w:val="decimal"/>
      <w:lvlText w:val="%1.%2.%3.%4"/>
      <w:lvlJc w:val="left"/>
      <w:pPr>
        <w:ind w:left="864" w:hanging="86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nsid w:val="5F157AD2"/>
    <w:multiLevelType w:val="hybridMultilevel"/>
    <w:tmpl w:val="1C287182"/>
    <w:lvl w:ilvl="0" w:tplc="73E805F4">
      <w:start w:val="1"/>
      <w:numFmt w:val="bullet"/>
      <w:lvlText w:val=""/>
      <w:lvlJc w:val="left"/>
      <w:pPr>
        <w:ind w:left="992" w:hanging="425"/>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7AB4D84"/>
    <w:multiLevelType w:val="multilevel"/>
    <w:tmpl w:val="BE28B1EC"/>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nsid w:val="6959446E"/>
    <w:multiLevelType w:val="singleLevel"/>
    <w:tmpl w:val="D91A4EB0"/>
    <w:lvl w:ilvl="0">
      <w:start w:val="3"/>
      <w:numFmt w:val="bullet"/>
      <w:lvlText w:val="-"/>
      <w:lvlJc w:val="left"/>
      <w:pPr>
        <w:tabs>
          <w:tab w:val="num" w:pos="360"/>
        </w:tabs>
        <w:ind w:left="360" w:hanging="360"/>
      </w:pPr>
      <w:rPr>
        <w:rFonts w:hint="default"/>
      </w:rPr>
    </w:lvl>
  </w:abstractNum>
  <w:abstractNum w:abstractNumId="41">
    <w:nsid w:val="76A3200E"/>
    <w:multiLevelType w:val="hybridMultilevel"/>
    <w:tmpl w:val="FB048E8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3">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nsid w:val="7BB11B89"/>
    <w:multiLevelType w:val="hybridMultilevel"/>
    <w:tmpl w:val="22EAEB96"/>
    <w:lvl w:ilvl="0" w:tplc="D44E2B6C">
      <w:start w:val="1"/>
      <w:numFmt w:val="bullet"/>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4"/>
  </w:num>
  <w:num w:numId="2">
    <w:abstractNumId w:val="14"/>
  </w:num>
  <w:num w:numId="3">
    <w:abstractNumId w:val="27"/>
  </w:num>
  <w:num w:numId="4">
    <w:abstractNumId w:val="24"/>
  </w:num>
  <w:num w:numId="5">
    <w:abstractNumId w:val="16"/>
  </w:num>
  <w:num w:numId="6">
    <w:abstractNumId w:val="23"/>
  </w:num>
  <w:num w:numId="7">
    <w:abstractNumId w:val="13"/>
  </w:num>
  <w:num w:numId="8">
    <w:abstractNumId w:val="22"/>
  </w:num>
  <w:num w:numId="9">
    <w:abstractNumId w:val="17"/>
  </w:num>
  <w:num w:numId="10">
    <w:abstractNumId w:val="25"/>
  </w:num>
  <w:num w:numId="11">
    <w:abstractNumId w:val="31"/>
  </w:num>
  <w:num w:numId="12">
    <w:abstractNumId w:val="39"/>
  </w:num>
  <w:num w:numId="13">
    <w:abstractNumId w:val="35"/>
  </w:num>
  <w:num w:numId="14">
    <w:abstractNumId w:val="33"/>
  </w:num>
  <w:num w:numId="15">
    <w:abstractNumId w:val="42"/>
  </w:num>
  <w:num w:numId="16">
    <w:abstractNumId w:val="29"/>
  </w:num>
  <w:num w:numId="17">
    <w:abstractNumId w:val="20"/>
  </w:num>
  <w:num w:numId="18">
    <w:abstractNumId w:val="38"/>
  </w:num>
  <w:num w:numId="19">
    <w:abstractNumId w:val="43"/>
  </w:num>
  <w:num w:numId="20">
    <w:abstractNumId w:val="10"/>
  </w:num>
  <w:num w:numId="21">
    <w:abstractNumId w:val="36"/>
  </w:num>
  <w:num w:numId="22">
    <w:abstractNumId w:val="12"/>
  </w:num>
  <w:num w:numId="23">
    <w:abstractNumId w:val="30"/>
  </w:num>
  <w:num w:numId="24">
    <w:abstractNumId w:val="11"/>
  </w:num>
  <w:num w:numId="25">
    <w:abstractNumId w:val="15"/>
  </w:num>
  <w:num w:numId="26">
    <w:abstractNumId w:val="32"/>
  </w:num>
  <w:num w:numId="27">
    <w:abstractNumId w:val="0"/>
  </w:num>
  <w:num w:numId="28">
    <w:abstractNumId w:val="1"/>
  </w:num>
  <w:num w:numId="29">
    <w:abstractNumId w:val="2"/>
  </w:num>
  <w:num w:numId="30">
    <w:abstractNumId w:val="4"/>
  </w:num>
  <w:num w:numId="31">
    <w:abstractNumId w:val="5"/>
  </w:num>
  <w:num w:numId="32">
    <w:abstractNumId w:val="6"/>
  </w:num>
  <w:num w:numId="33">
    <w:abstractNumId w:val="7"/>
  </w:num>
  <w:num w:numId="34">
    <w:abstractNumId w:val="3"/>
  </w:num>
  <w:num w:numId="35">
    <w:abstractNumId w:val="8"/>
  </w:num>
  <w:num w:numId="36">
    <w:abstractNumId w:val="9"/>
  </w:num>
  <w:num w:numId="37">
    <w:abstractNumId w:val="19"/>
  </w:num>
  <w:num w:numId="38">
    <w:abstractNumId w:val="18"/>
  </w:num>
  <w:num w:numId="39">
    <w:abstractNumId w:val="26"/>
  </w:num>
  <w:num w:numId="40">
    <w:abstractNumId w:val="37"/>
  </w:num>
  <w:num w:numId="41">
    <w:abstractNumId w:val="28"/>
  </w:num>
  <w:num w:numId="42">
    <w:abstractNumId w:val="21"/>
  </w:num>
  <w:num w:numId="43">
    <w:abstractNumId w:val="34"/>
  </w:num>
  <w:num w:numId="44">
    <w:abstractNumId w:val="40"/>
  </w:num>
  <w:num w:numId="45">
    <w:abstractNumId w:val="41"/>
  </w:num>
  <w:numIdMacAtCleanup w:val="2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rson w15:author="Alan Grant">
    <w15:presenceInfo w15:providerId="AD" w15:userId="S-1-5-21-2046026355-2876191845-2165928818-176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567"/>
    <w:rsid w:val="000174F9"/>
    <w:rsid w:val="000258F6"/>
    <w:rsid w:val="000379A7"/>
    <w:rsid w:val="00040EB8"/>
    <w:rsid w:val="00055311"/>
    <w:rsid w:val="00057B6D"/>
    <w:rsid w:val="00060C0C"/>
    <w:rsid w:val="00061A7B"/>
    <w:rsid w:val="00084FE9"/>
    <w:rsid w:val="000859C4"/>
    <w:rsid w:val="000904ED"/>
    <w:rsid w:val="00096642"/>
    <w:rsid w:val="000A27A8"/>
    <w:rsid w:val="000C711B"/>
    <w:rsid w:val="000D0530"/>
    <w:rsid w:val="000E3954"/>
    <w:rsid w:val="000E3E52"/>
    <w:rsid w:val="000F0F9F"/>
    <w:rsid w:val="000F3F43"/>
    <w:rsid w:val="00111E0A"/>
    <w:rsid w:val="00113D5B"/>
    <w:rsid w:val="00113F8F"/>
    <w:rsid w:val="00116709"/>
    <w:rsid w:val="0011782B"/>
    <w:rsid w:val="001349DB"/>
    <w:rsid w:val="00135567"/>
    <w:rsid w:val="00136E58"/>
    <w:rsid w:val="00140600"/>
    <w:rsid w:val="00153ADB"/>
    <w:rsid w:val="00161325"/>
    <w:rsid w:val="00166C2E"/>
    <w:rsid w:val="001875B1"/>
    <w:rsid w:val="001B7940"/>
    <w:rsid w:val="001D4A3E"/>
    <w:rsid w:val="001E416D"/>
    <w:rsid w:val="00201337"/>
    <w:rsid w:val="002022EA"/>
    <w:rsid w:val="00205B17"/>
    <w:rsid w:val="00205D9B"/>
    <w:rsid w:val="002204DA"/>
    <w:rsid w:val="0022371A"/>
    <w:rsid w:val="002520AD"/>
    <w:rsid w:val="002547CB"/>
    <w:rsid w:val="00257DF8"/>
    <w:rsid w:val="00257E4A"/>
    <w:rsid w:val="0027175D"/>
    <w:rsid w:val="002E4993"/>
    <w:rsid w:val="002E5BAC"/>
    <w:rsid w:val="002E7635"/>
    <w:rsid w:val="002F265A"/>
    <w:rsid w:val="002F40FA"/>
    <w:rsid w:val="00305EFE"/>
    <w:rsid w:val="003105FC"/>
    <w:rsid w:val="00313D85"/>
    <w:rsid w:val="00315CE3"/>
    <w:rsid w:val="003251FE"/>
    <w:rsid w:val="003274DB"/>
    <w:rsid w:val="00327FBF"/>
    <w:rsid w:val="00336410"/>
    <w:rsid w:val="0036382D"/>
    <w:rsid w:val="003745CF"/>
    <w:rsid w:val="00380350"/>
    <w:rsid w:val="00380B4E"/>
    <w:rsid w:val="003816E4"/>
    <w:rsid w:val="003A7759"/>
    <w:rsid w:val="003B03EA"/>
    <w:rsid w:val="003B5C7C"/>
    <w:rsid w:val="003C7C34"/>
    <w:rsid w:val="003D0F37"/>
    <w:rsid w:val="003D49C0"/>
    <w:rsid w:val="003D5150"/>
    <w:rsid w:val="003F1C3A"/>
    <w:rsid w:val="00405755"/>
    <w:rsid w:val="00427001"/>
    <w:rsid w:val="00441393"/>
    <w:rsid w:val="00447CF0"/>
    <w:rsid w:val="00456EE9"/>
    <w:rsid w:val="00456F10"/>
    <w:rsid w:val="00492A8D"/>
    <w:rsid w:val="004A36E1"/>
    <w:rsid w:val="004B518C"/>
    <w:rsid w:val="004D24EC"/>
    <w:rsid w:val="004E1D57"/>
    <w:rsid w:val="004E2F16"/>
    <w:rsid w:val="00503044"/>
    <w:rsid w:val="00526234"/>
    <w:rsid w:val="005378B8"/>
    <w:rsid w:val="00557434"/>
    <w:rsid w:val="00561C55"/>
    <w:rsid w:val="005629E8"/>
    <w:rsid w:val="00564664"/>
    <w:rsid w:val="0059159F"/>
    <w:rsid w:val="00595415"/>
    <w:rsid w:val="00597652"/>
    <w:rsid w:val="005A080B"/>
    <w:rsid w:val="005B12A5"/>
    <w:rsid w:val="005C161A"/>
    <w:rsid w:val="005C1BCB"/>
    <w:rsid w:val="005C2312"/>
    <w:rsid w:val="005C4735"/>
    <w:rsid w:val="005C5C63"/>
    <w:rsid w:val="005C601A"/>
    <w:rsid w:val="005D304B"/>
    <w:rsid w:val="005E3989"/>
    <w:rsid w:val="005E4659"/>
    <w:rsid w:val="005F1386"/>
    <w:rsid w:val="005F17C2"/>
    <w:rsid w:val="006127AC"/>
    <w:rsid w:val="00634A78"/>
    <w:rsid w:val="00642025"/>
    <w:rsid w:val="0065107F"/>
    <w:rsid w:val="00666061"/>
    <w:rsid w:val="00667424"/>
    <w:rsid w:val="00667792"/>
    <w:rsid w:val="00671677"/>
    <w:rsid w:val="006750F2"/>
    <w:rsid w:val="0068553C"/>
    <w:rsid w:val="00685F34"/>
    <w:rsid w:val="006975A8"/>
    <w:rsid w:val="006A48A6"/>
    <w:rsid w:val="006B2D4C"/>
    <w:rsid w:val="006E0E7D"/>
    <w:rsid w:val="006E5D2B"/>
    <w:rsid w:val="006F1C14"/>
    <w:rsid w:val="0072737A"/>
    <w:rsid w:val="00731DEE"/>
    <w:rsid w:val="00755B03"/>
    <w:rsid w:val="007715E8"/>
    <w:rsid w:val="00776004"/>
    <w:rsid w:val="0078486B"/>
    <w:rsid w:val="00785A39"/>
    <w:rsid w:val="00787D8A"/>
    <w:rsid w:val="00790277"/>
    <w:rsid w:val="00791EBC"/>
    <w:rsid w:val="00793577"/>
    <w:rsid w:val="007A446A"/>
    <w:rsid w:val="007A72CF"/>
    <w:rsid w:val="007B6A93"/>
    <w:rsid w:val="007D2107"/>
    <w:rsid w:val="007D5895"/>
    <w:rsid w:val="007D77AB"/>
    <w:rsid w:val="007E30DF"/>
    <w:rsid w:val="007F7544"/>
    <w:rsid w:val="00800995"/>
    <w:rsid w:val="00822227"/>
    <w:rsid w:val="0083218D"/>
    <w:rsid w:val="008326B2"/>
    <w:rsid w:val="008336A7"/>
    <w:rsid w:val="00846831"/>
    <w:rsid w:val="00850F97"/>
    <w:rsid w:val="00856939"/>
    <w:rsid w:val="00857221"/>
    <w:rsid w:val="008608A4"/>
    <w:rsid w:val="00860AEF"/>
    <w:rsid w:val="00865532"/>
    <w:rsid w:val="008737D3"/>
    <w:rsid w:val="008747E0"/>
    <w:rsid w:val="00876841"/>
    <w:rsid w:val="008972C3"/>
    <w:rsid w:val="008B237E"/>
    <w:rsid w:val="008C33B5"/>
    <w:rsid w:val="008D017F"/>
    <w:rsid w:val="008E1F69"/>
    <w:rsid w:val="008E3B48"/>
    <w:rsid w:val="008E59A3"/>
    <w:rsid w:val="008F57D8"/>
    <w:rsid w:val="00902834"/>
    <w:rsid w:val="009069AA"/>
    <w:rsid w:val="00914E26"/>
    <w:rsid w:val="0091590F"/>
    <w:rsid w:val="00920B0A"/>
    <w:rsid w:val="0092540C"/>
    <w:rsid w:val="00925E0F"/>
    <w:rsid w:val="00931A57"/>
    <w:rsid w:val="009414E6"/>
    <w:rsid w:val="00942966"/>
    <w:rsid w:val="00971591"/>
    <w:rsid w:val="00974564"/>
    <w:rsid w:val="00974E99"/>
    <w:rsid w:val="009764FA"/>
    <w:rsid w:val="00980192"/>
    <w:rsid w:val="00980CCB"/>
    <w:rsid w:val="00994D97"/>
    <w:rsid w:val="009A0F4C"/>
    <w:rsid w:val="009B5154"/>
    <w:rsid w:val="009B785E"/>
    <w:rsid w:val="009C26F8"/>
    <w:rsid w:val="009C3A74"/>
    <w:rsid w:val="009C609E"/>
    <w:rsid w:val="009C6165"/>
    <w:rsid w:val="009D7AAE"/>
    <w:rsid w:val="009E16EC"/>
    <w:rsid w:val="009E4A4D"/>
    <w:rsid w:val="009F081F"/>
    <w:rsid w:val="00A03CFD"/>
    <w:rsid w:val="00A13E56"/>
    <w:rsid w:val="00A24838"/>
    <w:rsid w:val="00A4308C"/>
    <w:rsid w:val="00A549B3"/>
    <w:rsid w:val="00A70F46"/>
    <w:rsid w:val="00A72ED7"/>
    <w:rsid w:val="00A90D86"/>
    <w:rsid w:val="00A96C8A"/>
    <w:rsid w:val="00AA3E01"/>
    <w:rsid w:val="00AC33A2"/>
    <w:rsid w:val="00AD4581"/>
    <w:rsid w:val="00AD6D3F"/>
    <w:rsid w:val="00AE65F1"/>
    <w:rsid w:val="00AE6BB4"/>
    <w:rsid w:val="00AE74AD"/>
    <w:rsid w:val="00AF159C"/>
    <w:rsid w:val="00B01873"/>
    <w:rsid w:val="00B114AE"/>
    <w:rsid w:val="00B17253"/>
    <w:rsid w:val="00B17BE0"/>
    <w:rsid w:val="00B31A41"/>
    <w:rsid w:val="00B40199"/>
    <w:rsid w:val="00B502FF"/>
    <w:rsid w:val="00B67422"/>
    <w:rsid w:val="00B70BD4"/>
    <w:rsid w:val="00B73463"/>
    <w:rsid w:val="00B879DD"/>
    <w:rsid w:val="00B9016D"/>
    <w:rsid w:val="00BA0F98"/>
    <w:rsid w:val="00BA1517"/>
    <w:rsid w:val="00BA67FD"/>
    <w:rsid w:val="00BA7C48"/>
    <w:rsid w:val="00BC27F6"/>
    <w:rsid w:val="00BC39F4"/>
    <w:rsid w:val="00BD0748"/>
    <w:rsid w:val="00BD7EE1"/>
    <w:rsid w:val="00BE5568"/>
    <w:rsid w:val="00BF1358"/>
    <w:rsid w:val="00C0106D"/>
    <w:rsid w:val="00C133BE"/>
    <w:rsid w:val="00C222B4"/>
    <w:rsid w:val="00C24331"/>
    <w:rsid w:val="00C35CF6"/>
    <w:rsid w:val="00C36028"/>
    <w:rsid w:val="00C42C0D"/>
    <w:rsid w:val="00C533EC"/>
    <w:rsid w:val="00C5470E"/>
    <w:rsid w:val="00C55EFB"/>
    <w:rsid w:val="00C56585"/>
    <w:rsid w:val="00C56B3F"/>
    <w:rsid w:val="00C60364"/>
    <w:rsid w:val="00C773D9"/>
    <w:rsid w:val="00C80ACE"/>
    <w:rsid w:val="00C81162"/>
    <w:rsid w:val="00C83666"/>
    <w:rsid w:val="00C870B5"/>
    <w:rsid w:val="00C91630"/>
    <w:rsid w:val="00C966EB"/>
    <w:rsid w:val="00CA04B1"/>
    <w:rsid w:val="00CA18FD"/>
    <w:rsid w:val="00CA2DFC"/>
    <w:rsid w:val="00CB03D4"/>
    <w:rsid w:val="00CB4F63"/>
    <w:rsid w:val="00CC2334"/>
    <w:rsid w:val="00CC35EF"/>
    <w:rsid w:val="00CC3E5B"/>
    <w:rsid w:val="00CC5048"/>
    <w:rsid w:val="00CC6246"/>
    <w:rsid w:val="00CE5E46"/>
    <w:rsid w:val="00D1463A"/>
    <w:rsid w:val="00D3700C"/>
    <w:rsid w:val="00D40847"/>
    <w:rsid w:val="00D653B1"/>
    <w:rsid w:val="00D65EF9"/>
    <w:rsid w:val="00D74AE1"/>
    <w:rsid w:val="00D865A8"/>
    <w:rsid w:val="00D92C2D"/>
    <w:rsid w:val="00DA09DA"/>
    <w:rsid w:val="00DA17CD"/>
    <w:rsid w:val="00DB25B3"/>
    <w:rsid w:val="00DB516E"/>
    <w:rsid w:val="00DD1DE5"/>
    <w:rsid w:val="00DE0893"/>
    <w:rsid w:val="00DE2814"/>
    <w:rsid w:val="00DF68EA"/>
    <w:rsid w:val="00E01272"/>
    <w:rsid w:val="00E03846"/>
    <w:rsid w:val="00E07E0F"/>
    <w:rsid w:val="00E20A7D"/>
    <w:rsid w:val="00E27A2F"/>
    <w:rsid w:val="00E3562B"/>
    <w:rsid w:val="00E42A94"/>
    <w:rsid w:val="00E458BF"/>
    <w:rsid w:val="00E706E7"/>
    <w:rsid w:val="00E84229"/>
    <w:rsid w:val="00E90E4E"/>
    <w:rsid w:val="00E9391E"/>
    <w:rsid w:val="00EA1052"/>
    <w:rsid w:val="00EA218F"/>
    <w:rsid w:val="00EA4F29"/>
    <w:rsid w:val="00EA5F83"/>
    <w:rsid w:val="00EA6F9D"/>
    <w:rsid w:val="00EB6F3C"/>
    <w:rsid w:val="00EC1E2C"/>
    <w:rsid w:val="00EC35DD"/>
    <w:rsid w:val="00ED0CF1"/>
    <w:rsid w:val="00ED2A8D"/>
    <w:rsid w:val="00ED4039"/>
    <w:rsid w:val="00EE54CB"/>
    <w:rsid w:val="00EF1C54"/>
    <w:rsid w:val="00EF3A7B"/>
    <w:rsid w:val="00EF404B"/>
    <w:rsid w:val="00EF6243"/>
    <w:rsid w:val="00F00376"/>
    <w:rsid w:val="00F005D0"/>
    <w:rsid w:val="00F01DB9"/>
    <w:rsid w:val="00F157E2"/>
    <w:rsid w:val="00F527AC"/>
    <w:rsid w:val="00F61D83"/>
    <w:rsid w:val="00F65DD1"/>
    <w:rsid w:val="00F707B3"/>
    <w:rsid w:val="00F71135"/>
    <w:rsid w:val="00F83846"/>
    <w:rsid w:val="00F83A53"/>
    <w:rsid w:val="00F90461"/>
    <w:rsid w:val="00F905E1"/>
    <w:rsid w:val="00FA6153"/>
    <w:rsid w:val="00FB6A3D"/>
    <w:rsid w:val="00FC378B"/>
    <w:rsid w:val="00FC3977"/>
    <w:rsid w:val="00FD2F16"/>
    <w:rsid w:val="00FD6065"/>
    <w:rsid w:val="00FF3E69"/>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72D8C87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FB6A3D"/>
    <w:pPr>
      <w:keepNext/>
      <w:keepLines/>
      <w:numPr>
        <w:numId w:val="12"/>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qFormat/>
    <w:rsid w:val="00FB6A3D"/>
    <w:pPr>
      <w:keepNext/>
      <w:keepLines/>
      <w:numPr>
        <w:ilvl w:val="1"/>
        <w:numId w:val="12"/>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qFormat/>
    <w:rsid w:val="00FB6A3D"/>
    <w:pPr>
      <w:keepNext/>
      <w:keepLines/>
      <w:numPr>
        <w:ilvl w:val="2"/>
        <w:numId w:val="12"/>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qFormat/>
    <w:rsid w:val="00FB6A3D"/>
    <w:pPr>
      <w:keepNext/>
      <w:keepLines/>
      <w:numPr>
        <w:ilvl w:val="3"/>
        <w:numId w:val="12"/>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qFormat/>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22227"/>
    <w:pPr>
      <w:numPr>
        <w:numId w:val="13"/>
      </w:numPr>
      <w:spacing w:before="12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3"/>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3"/>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3"/>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2"/>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EF3A7B"/>
    <w:pPr>
      <w:numPr>
        <w:numId w:val="39"/>
      </w:numPr>
      <w:spacing w:before="12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39"/>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39"/>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39"/>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9"/>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7"/>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822227"/>
    <w:pPr>
      <w:numPr>
        <w:numId w:val="5"/>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text">
    <w:name w:val="List a text"/>
    <w:basedOn w:val="Normal"/>
    <w:qFormat/>
    <w:rsid w:val="008E59A3"/>
    <w:pPr>
      <w:spacing w:after="120"/>
      <w:ind w:left="1134"/>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6"/>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
    <w:name w:val="Bullet 3"/>
    <w:basedOn w:val="Normal"/>
    <w:rsid w:val="00822227"/>
    <w:pPr>
      <w:numPr>
        <w:numId w:val="15"/>
      </w:numPr>
      <w:spacing w:after="120" w:line="240" w:lineRule="auto"/>
    </w:pPr>
    <w:rPr>
      <w:rFonts w:eastAsia="Times New Roman" w:cs="Times New Roman"/>
      <w:sz w:val="20"/>
      <w:szCs w:val="20"/>
      <w:lang w:eastAsia="en-GB"/>
    </w:rPr>
  </w:style>
  <w:style w:type="paragraph" w:customStyle="1" w:styleId="List1">
    <w:name w:val="List 1"/>
    <w:basedOn w:val="Normal"/>
    <w:qFormat/>
    <w:rsid w:val="00822227"/>
    <w:pPr>
      <w:numPr>
        <w:numId w:val="19"/>
      </w:num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822227"/>
    <w:pPr>
      <w:numPr>
        <w:ilvl w:val="1"/>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E59A3"/>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9069AA"/>
    <w:pPr>
      <w:keepNext/>
      <w:numPr>
        <w:numId w:val="16"/>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4"/>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rsid w:val="00822227"/>
    <w:pPr>
      <w:numPr>
        <w:numId w:val="8"/>
      </w:numPr>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22227"/>
    <w:pPr>
      <w:numPr>
        <w:numId w:val="11"/>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11"/>
      </w:numPr>
    </w:pPr>
  </w:style>
  <w:style w:type="paragraph" w:customStyle="1" w:styleId="AnnexBHead3">
    <w:name w:val="Annex B Head 3"/>
    <w:basedOn w:val="AnnexAHead3"/>
    <w:next w:val="BodyText"/>
    <w:rsid w:val="00822227"/>
    <w:pPr>
      <w:numPr>
        <w:numId w:val="3"/>
      </w:numPr>
    </w:pPr>
  </w:style>
  <w:style w:type="paragraph" w:customStyle="1" w:styleId="AnnexBHead4">
    <w:name w:val="Annex B Head 4"/>
    <w:basedOn w:val="AnnexAHead4"/>
    <w:next w:val="BodyText"/>
    <w:rsid w:val="00822227"/>
    <w:pPr>
      <w:numPr>
        <w:numId w:val="3"/>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qFormat/>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4"/>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7"/>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
    <w:name w:val="List i"/>
    <w:basedOn w:val="Normal"/>
    <w:rsid w:val="00822227"/>
    <w:pPr>
      <w:numPr>
        <w:ilvl w:val="2"/>
        <w:numId w:val="19"/>
      </w:numPr>
      <w:spacing w:after="120"/>
      <w:ind w:left="1701" w:hanging="567"/>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822227"/>
    <w:pPr>
      <w:numPr>
        <w:numId w:val="20"/>
      </w:numPr>
      <w:spacing w:after="120"/>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DF68EA"/>
    <w:pPr>
      <w:numPr>
        <w:numId w:val="42"/>
      </w:numPr>
      <w:spacing w:after="120"/>
    </w:pPr>
    <w:rPr>
      <w:sz w:val="24"/>
    </w:rPr>
  </w:style>
  <w:style w:type="paragraph" w:customStyle="1" w:styleId="List1text-recommendation">
    <w:name w:val="List 1 text - recommendation"/>
    <w:basedOn w:val="Normal"/>
    <w:qFormat/>
    <w:rsid w:val="00DF68EA"/>
    <w:pPr>
      <w:spacing w:after="120"/>
      <w:ind w:left="1134"/>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8.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4.xml"/><Relationship Id="rId22"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159B7C-FCAE-4F0B-AD1D-DFF006614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359</Words>
  <Characters>2051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2406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3</cp:revision>
  <dcterms:created xsi:type="dcterms:W3CDTF">2017-02-24T10:09:00Z</dcterms:created>
  <dcterms:modified xsi:type="dcterms:W3CDTF">2017-02-27T19:28:00Z</dcterms:modified>
  <cp:category/>
</cp:coreProperties>
</file>